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0FA39586" w14:textId="77777777" w:rsidTr="00D74AE1">
        <w:trPr>
          <w:trHeight w:hRule="exact" w:val="2948"/>
        </w:trPr>
        <w:tc>
          <w:tcPr>
            <w:tcW w:w="11185" w:type="dxa"/>
            <w:vAlign w:val="center"/>
          </w:tcPr>
          <w:p w14:paraId="4E50DFB9" w14:textId="2057E819" w:rsidR="00974E99" w:rsidRPr="00F55AD7" w:rsidRDefault="007A3A41" w:rsidP="00E21A27">
            <w:pPr>
              <w:pStyle w:val="Documenttype"/>
            </w:pPr>
            <w:r w:rsidRPr="007A3A41">
              <w:t>IALA GUIDELINE</w:t>
            </w:r>
          </w:p>
        </w:tc>
      </w:tr>
    </w:tbl>
    <w:p w14:paraId="11ABFCF1" w14:textId="5375BAD0" w:rsidR="008972C3" w:rsidRPr="00F55AD7" w:rsidRDefault="008972C3" w:rsidP="003274DB"/>
    <w:p w14:paraId="668CA962" w14:textId="312972FC" w:rsidR="001E3AEE" w:rsidRPr="00F55AD7" w:rsidRDefault="001E3AEE" w:rsidP="003274DB"/>
    <w:p w14:paraId="1E2CF8B4" w14:textId="77777777" w:rsidR="001E3AEE" w:rsidRPr="00F55AD7" w:rsidRDefault="001E3AEE" w:rsidP="003274DB"/>
    <w:p w14:paraId="0E135310" w14:textId="77777777" w:rsidR="00D74AE1" w:rsidRPr="00F55AD7" w:rsidRDefault="00D74AE1" w:rsidP="00815D9A">
      <w:pPr>
        <w:jc w:val="center"/>
      </w:pPr>
    </w:p>
    <w:p w14:paraId="1666586B" w14:textId="724C5293" w:rsidR="0093492E" w:rsidRPr="00F55AD7" w:rsidRDefault="007A3A41" w:rsidP="0026038D">
      <w:pPr>
        <w:pStyle w:val="Documentnumber"/>
      </w:pPr>
      <w:r w:rsidRPr="007A3A41">
        <w:t>GXXXX</w:t>
      </w:r>
      <w:r w:rsidR="000768D0">
        <w:t xml:space="preserve"> </w:t>
      </w:r>
    </w:p>
    <w:p w14:paraId="6F5ABEE9" w14:textId="77777777" w:rsidR="0026038D" w:rsidRPr="00F55AD7" w:rsidRDefault="0026038D" w:rsidP="003274DB"/>
    <w:p w14:paraId="163750C2" w14:textId="2629A1C6" w:rsidR="000768D0" w:rsidRPr="000768D0" w:rsidRDefault="001214AE" w:rsidP="007A3A41">
      <w:pPr>
        <w:pStyle w:val="Documentname"/>
        <w:rPr>
          <w:sz w:val="40"/>
          <w:lang w:eastAsia="zh-CN"/>
        </w:rPr>
      </w:pPr>
      <w:r>
        <w:t>Guideline on the implications of maritime autonomous surface ships from a VTS perspective</w:t>
      </w:r>
    </w:p>
    <w:p w14:paraId="43612E69" w14:textId="77777777" w:rsidR="00CF49CC" w:rsidRPr="00F55AD7" w:rsidRDefault="00CF49CC" w:rsidP="00D74AE1">
      <w:pPr>
        <w:rPr>
          <w:lang w:eastAsia="zh-CN"/>
        </w:rPr>
      </w:pPr>
    </w:p>
    <w:p w14:paraId="232D25B4" w14:textId="44418AA6" w:rsidR="004E0BBB" w:rsidRDefault="004E0BBB" w:rsidP="00D74AE1">
      <w:pPr>
        <w:rPr>
          <w:lang w:eastAsia="zh-CN"/>
        </w:rPr>
      </w:pPr>
    </w:p>
    <w:p w14:paraId="2170C8F7" w14:textId="35C380E4" w:rsidR="00BE7900" w:rsidRDefault="00BE7900" w:rsidP="00D74AE1">
      <w:pPr>
        <w:rPr>
          <w:lang w:eastAsia="zh-CN"/>
        </w:rPr>
      </w:pPr>
    </w:p>
    <w:p w14:paraId="2834874B" w14:textId="02370145" w:rsidR="00BE7900" w:rsidRDefault="00BE7900" w:rsidP="00D74AE1">
      <w:pPr>
        <w:rPr>
          <w:lang w:eastAsia="zh-CN"/>
        </w:rPr>
      </w:pPr>
    </w:p>
    <w:p w14:paraId="13387050" w14:textId="0A5FA4D4" w:rsidR="00BE7900" w:rsidRDefault="00A57632" w:rsidP="00A57632">
      <w:pPr>
        <w:tabs>
          <w:tab w:val="left" w:pos="3840"/>
        </w:tabs>
        <w:rPr>
          <w:lang w:eastAsia="zh-CN"/>
        </w:rPr>
      </w:pPr>
      <w:r>
        <w:rPr>
          <w:lang w:eastAsia="zh-CN"/>
        </w:rPr>
        <w:tab/>
      </w:r>
    </w:p>
    <w:p w14:paraId="6F72F438" w14:textId="280FF96A" w:rsidR="00BE7900" w:rsidRDefault="00BE7900" w:rsidP="00D74AE1">
      <w:pPr>
        <w:rPr>
          <w:lang w:eastAsia="zh-CN"/>
        </w:rPr>
      </w:pPr>
    </w:p>
    <w:p w14:paraId="07E00EBC" w14:textId="39A1F0C1" w:rsidR="00BE7900" w:rsidRDefault="00BE7900" w:rsidP="00D74AE1">
      <w:pPr>
        <w:rPr>
          <w:lang w:eastAsia="zh-CN"/>
        </w:rPr>
      </w:pPr>
    </w:p>
    <w:p w14:paraId="149DE745" w14:textId="08BDFCAA" w:rsidR="00BE7900" w:rsidRDefault="00BE7900" w:rsidP="00D74AE1">
      <w:pPr>
        <w:rPr>
          <w:lang w:eastAsia="zh-CN"/>
        </w:rPr>
      </w:pPr>
    </w:p>
    <w:p w14:paraId="7B92BAE1" w14:textId="39BD34DB" w:rsidR="00BE7900" w:rsidRDefault="00BE7900" w:rsidP="00D74AE1">
      <w:pPr>
        <w:rPr>
          <w:lang w:eastAsia="zh-CN"/>
        </w:rPr>
      </w:pPr>
    </w:p>
    <w:p w14:paraId="2AA184AF" w14:textId="116C0039" w:rsidR="00BE7900" w:rsidRDefault="00BE7900" w:rsidP="00D74AE1">
      <w:pPr>
        <w:rPr>
          <w:lang w:eastAsia="zh-CN"/>
        </w:rPr>
      </w:pPr>
    </w:p>
    <w:p w14:paraId="77514B98" w14:textId="04CDEB9A" w:rsidR="00BE7900" w:rsidRDefault="00BE7900" w:rsidP="00D74AE1">
      <w:pPr>
        <w:rPr>
          <w:lang w:eastAsia="zh-CN"/>
        </w:rPr>
      </w:pPr>
    </w:p>
    <w:p w14:paraId="6AD41D47" w14:textId="66741EAF" w:rsidR="00BE7900" w:rsidRDefault="00BE7900" w:rsidP="00D74AE1">
      <w:pPr>
        <w:rPr>
          <w:lang w:eastAsia="zh-CN"/>
        </w:rPr>
      </w:pPr>
    </w:p>
    <w:p w14:paraId="0FC9FD03" w14:textId="52FC22F9" w:rsidR="00BE7900" w:rsidRDefault="00BE7900" w:rsidP="00D74AE1">
      <w:pPr>
        <w:rPr>
          <w:lang w:eastAsia="zh-CN"/>
        </w:rPr>
      </w:pPr>
    </w:p>
    <w:p w14:paraId="2DD67DDB" w14:textId="18A6F468" w:rsidR="00BE7900" w:rsidRDefault="00BE7900" w:rsidP="00D74AE1">
      <w:pPr>
        <w:rPr>
          <w:lang w:eastAsia="zh-CN"/>
        </w:rPr>
      </w:pPr>
    </w:p>
    <w:p w14:paraId="57FAF5F3" w14:textId="51BA3FA5" w:rsidR="00BE7900" w:rsidRDefault="00BE7900" w:rsidP="00D74AE1">
      <w:pPr>
        <w:rPr>
          <w:lang w:eastAsia="zh-CN"/>
        </w:rPr>
      </w:pPr>
    </w:p>
    <w:p w14:paraId="71288B02" w14:textId="3B69C569" w:rsidR="00BE7900" w:rsidRDefault="00BE7900" w:rsidP="00D74AE1">
      <w:pPr>
        <w:rPr>
          <w:lang w:eastAsia="zh-CN"/>
        </w:rPr>
      </w:pPr>
    </w:p>
    <w:p w14:paraId="63C72662" w14:textId="39256D58" w:rsidR="00BE7900" w:rsidRDefault="00BE7900" w:rsidP="00D74AE1">
      <w:pPr>
        <w:rPr>
          <w:lang w:eastAsia="zh-CN"/>
        </w:rPr>
      </w:pPr>
    </w:p>
    <w:p w14:paraId="6BE0A55A" w14:textId="77777777" w:rsidR="00BE7900" w:rsidRPr="00F55AD7" w:rsidRDefault="00BE7900" w:rsidP="00D74AE1">
      <w:pPr>
        <w:rPr>
          <w:lang w:eastAsia="zh-CN"/>
        </w:rPr>
      </w:pPr>
    </w:p>
    <w:p w14:paraId="160C2403" w14:textId="384E3853" w:rsidR="004E0BBB" w:rsidRPr="00F55AD7" w:rsidRDefault="002735DD" w:rsidP="004E0BBB">
      <w:pPr>
        <w:pStyle w:val="Editionnumber"/>
      </w:pPr>
      <w:r>
        <w:t xml:space="preserve">Edition </w:t>
      </w:r>
      <w:r w:rsidR="00784C4B">
        <w:t>1.0</w:t>
      </w:r>
    </w:p>
    <w:p w14:paraId="6ACE54B7" w14:textId="03A3EE82" w:rsidR="004E0BBB" w:rsidRDefault="00E542AA" w:rsidP="004E0BBB">
      <w:pPr>
        <w:pStyle w:val="Documentdate"/>
      </w:pPr>
      <w:r>
        <w:t>XX</w:t>
      </w:r>
      <w:r w:rsidR="00571848">
        <w:t xml:space="preserve"> 202</w:t>
      </w:r>
      <w:r w:rsidR="009724D8">
        <w:rPr>
          <w:rFonts w:hint="eastAsia"/>
          <w:lang w:eastAsia="zh-CN"/>
        </w:rPr>
        <w:t>1</w:t>
      </w:r>
    </w:p>
    <w:p w14:paraId="0894D137" w14:textId="77777777" w:rsidR="00BC27F6" w:rsidRPr="00F55AD7" w:rsidRDefault="00BC27F6" w:rsidP="00D74AE1">
      <w:pPr>
        <w:sectPr w:rsidR="00BC27F6" w:rsidRPr="00F55AD7"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502AF1A3" w14:textId="4C12568E" w:rsidR="00914E26" w:rsidRPr="00114F87" w:rsidRDefault="007A3A41" w:rsidP="00914E26">
      <w:pPr>
        <w:pStyle w:val="BodyText"/>
        <w:rPr>
          <w:lang w:eastAsia="zh-CN"/>
        </w:rPr>
      </w:pPr>
      <w:r w:rsidRPr="007A3A41">
        <w:rPr>
          <w:lang w:eastAsia="zh-CN"/>
        </w:rPr>
        <w:lastRenderedPageBreak/>
        <w:t>Revisions to this IALA Document are to be noted in the table prior to the issue of a revised document</w:t>
      </w:r>
      <w:r>
        <w:rPr>
          <w:rFonts w:hint="eastAsia"/>
          <w:lang w:eastAsia="zh-CN"/>
        </w:rPr>
        <w: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F55AD7" w14:paraId="74CC5DAD" w14:textId="77777777" w:rsidTr="005E4659">
        <w:tc>
          <w:tcPr>
            <w:tcW w:w="1908" w:type="dxa"/>
          </w:tcPr>
          <w:p w14:paraId="1A84DF12" w14:textId="1DD9D3B8" w:rsidR="00914E26" w:rsidRPr="00F55AD7" w:rsidRDefault="007A3A41" w:rsidP="00414698">
            <w:pPr>
              <w:pStyle w:val="Tableheading"/>
              <w:rPr>
                <w:lang w:val="en-GB"/>
              </w:rPr>
            </w:pPr>
            <w:r>
              <w:rPr>
                <w:rFonts w:hint="eastAsia"/>
                <w:lang w:val="en-GB" w:eastAsia="zh-CN"/>
              </w:rPr>
              <w:t>Date</w:t>
            </w:r>
          </w:p>
        </w:tc>
        <w:tc>
          <w:tcPr>
            <w:tcW w:w="3576" w:type="dxa"/>
          </w:tcPr>
          <w:p w14:paraId="766E7BBE" w14:textId="4C0CC39E" w:rsidR="00914E26" w:rsidRPr="00F55AD7" w:rsidRDefault="007A3A41" w:rsidP="00414698">
            <w:pPr>
              <w:pStyle w:val="Tableheading"/>
              <w:rPr>
                <w:lang w:val="en-GB"/>
              </w:rPr>
            </w:pPr>
            <w:r w:rsidRPr="007A3A41">
              <w:rPr>
                <w:lang w:val="en-GB" w:eastAsia="zh-CN"/>
              </w:rPr>
              <w:t>Page / Section Revised</w:t>
            </w:r>
          </w:p>
        </w:tc>
        <w:tc>
          <w:tcPr>
            <w:tcW w:w="5001" w:type="dxa"/>
          </w:tcPr>
          <w:p w14:paraId="078E2FCC" w14:textId="58F675CC" w:rsidR="00914E26" w:rsidRPr="00F55AD7" w:rsidRDefault="007A3A41" w:rsidP="00414698">
            <w:pPr>
              <w:pStyle w:val="Tableheading"/>
              <w:rPr>
                <w:lang w:val="en-GB"/>
              </w:rPr>
            </w:pPr>
            <w:r w:rsidRPr="007A3A41">
              <w:rPr>
                <w:lang w:val="en-GB" w:eastAsia="zh-CN"/>
              </w:rPr>
              <w:t>Requirement for Revision</w:t>
            </w:r>
          </w:p>
        </w:tc>
      </w:tr>
      <w:tr w:rsidR="005E4659" w:rsidRPr="00F55AD7" w14:paraId="3FD30408" w14:textId="77777777" w:rsidTr="005E4659">
        <w:trPr>
          <w:trHeight w:val="851"/>
        </w:trPr>
        <w:tc>
          <w:tcPr>
            <w:tcW w:w="1908" w:type="dxa"/>
            <w:vAlign w:val="center"/>
          </w:tcPr>
          <w:p w14:paraId="5F32BB5E" w14:textId="3C60A749" w:rsidR="00914E26" w:rsidRPr="00F55AD7" w:rsidRDefault="00095A61" w:rsidP="00095A61">
            <w:pPr>
              <w:pStyle w:val="Tabletext"/>
            </w:pPr>
            <w:r>
              <w:rPr>
                <w:lang w:eastAsia="zh-CN"/>
              </w:rPr>
              <w:t xml:space="preserve">XX XXX  </w:t>
            </w:r>
            <w:r w:rsidR="00AC6EDF">
              <w:t>202</w:t>
            </w:r>
            <w:r w:rsidR="00C0300D">
              <w:rPr>
                <w:rFonts w:hint="eastAsia"/>
                <w:lang w:eastAsia="zh-CN"/>
              </w:rPr>
              <w:t>1</w:t>
            </w:r>
          </w:p>
        </w:tc>
        <w:tc>
          <w:tcPr>
            <w:tcW w:w="3576" w:type="dxa"/>
            <w:vAlign w:val="center"/>
          </w:tcPr>
          <w:p w14:paraId="384AF95D" w14:textId="0BC4287E" w:rsidR="00914E26" w:rsidRPr="00F55AD7" w:rsidRDefault="00095A61" w:rsidP="00914E26">
            <w:pPr>
              <w:pStyle w:val="Tabletext"/>
            </w:pPr>
            <w:r>
              <w:t>First edition</w:t>
            </w:r>
          </w:p>
        </w:tc>
        <w:tc>
          <w:tcPr>
            <w:tcW w:w="5001" w:type="dxa"/>
            <w:vAlign w:val="center"/>
          </w:tcPr>
          <w:p w14:paraId="2F4D3410" w14:textId="5AE4FE6D" w:rsidR="00914E26" w:rsidRPr="00F55AD7" w:rsidRDefault="00914E26" w:rsidP="00914E26">
            <w:pPr>
              <w:pStyle w:val="Tabletext"/>
            </w:pPr>
          </w:p>
        </w:tc>
      </w:tr>
      <w:tr w:rsidR="005E4659" w:rsidRPr="00F55AD7" w14:paraId="32499553" w14:textId="77777777" w:rsidTr="005E4659">
        <w:trPr>
          <w:trHeight w:val="851"/>
        </w:trPr>
        <w:tc>
          <w:tcPr>
            <w:tcW w:w="1908" w:type="dxa"/>
            <w:vAlign w:val="center"/>
          </w:tcPr>
          <w:p w14:paraId="1D4E85EB" w14:textId="77777777" w:rsidR="00914E26" w:rsidRPr="00F55AD7" w:rsidRDefault="00914E26" w:rsidP="00914E26">
            <w:pPr>
              <w:pStyle w:val="Tabletext"/>
            </w:pPr>
          </w:p>
        </w:tc>
        <w:tc>
          <w:tcPr>
            <w:tcW w:w="3576" w:type="dxa"/>
            <w:vAlign w:val="center"/>
          </w:tcPr>
          <w:p w14:paraId="68744822" w14:textId="77777777" w:rsidR="00914E26" w:rsidRPr="00F55AD7" w:rsidRDefault="00914E26" w:rsidP="00914E26">
            <w:pPr>
              <w:pStyle w:val="Tabletext"/>
            </w:pPr>
          </w:p>
        </w:tc>
        <w:tc>
          <w:tcPr>
            <w:tcW w:w="5001" w:type="dxa"/>
            <w:vAlign w:val="center"/>
          </w:tcPr>
          <w:p w14:paraId="5000304B" w14:textId="77777777" w:rsidR="00914E26" w:rsidRPr="00F55AD7" w:rsidRDefault="00914E26" w:rsidP="00914E26">
            <w:pPr>
              <w:pStyle w:val="Tabletext"/>
            </w:pPr>
          </w:p>
        </w:tc>
      </w:tr>
      <w:tr w:rsidR="005E4659" w:rsidRPr="00F55AD7" w14:paraId="2CD549C5" w14:textId="77777777" w:rsidTr="005E4659">
        <w:trPr>
          <w:trHeight w:val="851"/>
        </w:trPr>
        <w:tc>
          <w:tcPr>
            <w:tcW w:w="1908" w:type="dxa"/>
            <w:vAlign w:val="center"/>
          </w:tcPr>
          <w:p w14:paraId="4BF25017" w14:textId="77777777" w:rsidR="00914E26" w:rsidRPr="00F55AD7" w:rsidRDefault="00914E26" w:rsidP="00914E26">
            <w:pPr>
              <w:pStyle w:val="Tabletext"/>
            </w:pPr>
          </w:p>
        </w:tc>
        <w:tc>
          <w:tcPr>
            <w:tcW w:w="3576" w:type="dxa"/>
            <w:vAlign w:val="center"/>
          </w:tcPr>
          <w:p w14:paraId="29F77260" w14:textId="77777777" w:rsidR="00914E26" w:rsidRPr="00F55AD7" w:rsidRDefault="00914E26" w:rsidP="00914E26">
            <w:pPr>
              <w:pStyle w:val="Tabletext"/>
            </w:pPr>
          </w:p>
        </w:tc>
        <w:tc>
          <w:tcPr>
            <w:tcW w:w="5001" w:type="dxa"/>
            <w:vAlign w:val="center"/>
          </w:tcPr>
          <w:p w14:paraId="14EB958F" w14:textId="77777777" w:rsidR="00914E26" w:rsidRPr="00F55AD7" w:rsidRDefault="00914E26" w:rsidP="00914E26">
            <w:pPr>
              <w:pStyle w:val="Tabletext"/>
            </w:pPr>
          </w:p>
        </w:tc>
      </w:tr>
      <w:tr w:rsidR="005E4659" w:rsidRPr="00F55AD7" w14:paraId="4DDBD6D9" w14:textId="77777777" w:rsidTr="005E4659">
        <w:trPr>
          <w:trHeight w:val="851"/>
        </w:trPr>
        <w:tc>
          <w:tcPr>
            <w:tcW w:w="1908" w:type="dxa"/>
            <w:vAlign w:val="center"/>
          </w:tcPr>
          <w:p w14:paraId="0D7BD499" w14:textId="77777777" w:rsidR="00914E26" w:rsidRPr="00F55AD7" w:rsidRDefault="00914E26" w:rsidP="00914E26">
            <w:pPr>
              <w:pStyle w:val="Tabletext"/>
            </w:pPr>
          </w:p>
        </w:tc>
        <w:tc>
          <w:tcPr>
            <w:tcW w:w="3576" w:type="dxa"/>
            <w:vAlign w:val="center"/>
          </w:tcPr>
          <w:p w14:paraId="6297B6BD" w14:textId="77777777" w:rsidR="00914E26" w:rsidRPr="00F55AD7" w:rsidRDefault="00914E26" w:rsidP="00914E26">
            <w:pPr>
              <w:pStyle w:val="Tabletext"/>
            </w:pPr>
          </w:p>
        </w:tc>
        <w:tc>
          <w:tcPr>
            <w:tcW w:w="5001" w:type="dxa"/>
            <w:vAlign w:val="center"/>
          </w:tcPr>
          <w:p w14:paraId="714A6399" w14:textId="77777777" w:rsidR="00914E26" w:rsidRPr="00F55AD7" w:rsidRDefault="00914E26" w:rsidP="00914E26">
            <w:pPr>
              <w:pStyle w:val="Tabletext"/>
            </w:pPr>
          </w:p>
        </w:tc>
      </w:tr>
      <w:tr w:rsidR="005E4659" w:rsidRPr="00F55AD7" w14:paraId="31F6CB5E" w14:textId="77777777" w:rsidTr="005E4659">
        <w:trPr>
          <w:trHeight w:val="851"/>
        </w:trPr>
        <w:tc>
          <w:tcPr>
            <w:tcW w:w="1908" w:type="dxa"/>
            <w:vAlign w:val="center"/>
          </w:tcPr>
          <w:p w14:paraId="05CE1CD3" w14:textId="77777777" w:rsidR="00914E26" w:rsidRPr="00F55AD7" w:rsidRDefault="00914E26" w:rsidP="00914E26">
            <w:pPr>
              <w:pStyle w:val="Tabletext"/>
            </w:pPr>
          </w:p>
        </w:tc>
        <w:tc>
          <w:tcPr>
            <w:tcW w:w="3576" w:type="dxa"/>
            <w:vAlign w:val="center"/>
          </w:tcPr>
          <w:p w14:paraId="4F3483E6" w14:textId="77777777" w:rsidR="00914E26" w:rsidRPr="00F55AD7" w:rsidRDefault="00914E26" w:rsidP="00914E26">
            <w:pPr>
              <w:pStyle w:val="Tabletext"/>
            </w:pPr>
          </w:p>
        </w:tc>
        <w:tc>
          <w:tcPr>
            <w:tcW w:w="5001" w:type="dxa"/>
            <w:vAlign w:val="center"/>
          </w:tcPr>
          <w:p w14:paraId="2CB4DFB4" w14:textId="77777777" w:rsidR="00914E26" w:rsidRPr="00F55AD7" w:rsidRDefault="00914E26" w:rsidP="00914E26">
            <w:pPr>
              <w:pStyle w:val="Tabletext"/>
            </w:pPr>
          </w:p>
        </w:tc>
      </w:tr>
      <w:tr w:rsidR="005E4659" w:rsidRPr="00F55AD7" w14:paraId="66D0F55C" w14:textId="77777777" w:rsidTr="005E4659">
        <w:trPr>
          <w:trHeight w:val="851"/>
        </w:trPr>
        <w:tc>
          <w:tcPr>
            <w:tcW w:w="1908" w:type="dxa"/>
            <w:vAlign w:val="center"/>
          </w:tcPr>
          <w:p w14:paraId="63E499DB" w14:textId="77777777" w:rsidR="00914E26" w:rsidRPr="00F55AD7" w:rsidRDefault="00914E26" w:rsidP="00914E26">
            <w:pPr>
              <w:pStyle w:val="Tabletext"/>
            </w:pPr>
          </w:p>
        </w:tc>
        <w:tc>
          <w:tcPr>
            <w:tcW w:w="3576" w:type="dxa"/>
            <w:vAlign w:val="center"/>
          </w:tcPr>
          <w:p w14:paraId="53EF560D" w14:textId="77777777" w:rsidR="00914E26" w:rsidRPr="00F55AD7" w:rsidRDefault="00914E26" w:rsidP="00914E26">
            <w:pPr>
              <w:pStyle w:val="Tabletext"/>
            </w:pPr>
          </w:p>
        </w:tc>
        <w:tc>
          <w:tcPr>
            <w:tcW w:w="5001" w:type="dxa"/>
            <w:vAlign w:val="center"/>
          </w:tcPr>
          <w:p w14:paraId="1FC5155B" w14:textId="77777777" w:rsidR="00914E26" w:rsidRPr="00F55AD7" w:rsidRDefault="00914E26" w:rsidP="00914E26">
            <w:pPr>
              <w:pStyle w:val="Tabletext"/>
            </w:pPr>
          </w:p>
        </w:tc>
      </w:tr>
      <w:tr w:rsidR="005E4659" w:rsidRPr="00F55AD7" w14:paraId="71EE1ED8" w14:textId="77777777" w:rsidTr="005E4659">
        <w:trPr>
          <w:trHeight w:val="851"/>
        </w:trPr>
        <w:tc>
          <w:tcPr>
            <w:tcW w:w="1908" w:type="dxa"/>
            <w:vAlign w:val="center"/>
          </w:tcPr>
          <w:p w14:paraId="7961B830" w14:textId="77777777" w:rsidR="00914E26" w:rsidRPr="00F55AD7" w:rsidRDefault="00914E26" w:rsidP="00914E26">
            <w:pPr>
              <w:pStyle w:val="Tabletext"/>
            </w:pPr>
          </w:p>
        </w:tc>
        <w:tc>
          <w:tcPr>
            <w:tcW w:w="3576" w:type="dxa"/>
            <w:vAlign w:val="center"/>
          </w:tcPr>
          <w:p w14:paraId="34E40D9D" w14:textId="77777777" w:rsidR="00914E26" w:rsidRPr="00F55AD7" w:rsidRDefault="00914E26" w:rsidP="00914E26">
            <w:pPr>
              <w:pStyle w:val="Tabletext"/>
            </w:pPr>
          </w:p>
        </w:tc>
        <w:tc>
          <w:tcPr>
            <w:tcW w:w="5001" w:type="dxa"/>
            <w:vAlign w:val="center"/>
          </w:tcPr>
          <w:p w14:paraId="2BEB0366" w14:textId="77777777" w:rsidR="00914E26" w:rsidRPr="00F55AD7" w:rsidRDefault="00914E26" w:rsidP="00914E26">
            <w:pPr>
              <w:pStyle w:val="Tabletext"/>
            </w:pPr>
          </w:p>
        </w:tc>
      </w:tr>
    </w:tbl>
    <w:p w14:paraId="5722268C" w14:textId="77777777" w:rsidR="00914E26" w:rsidRPr="00F55AD7" w:rsidRDefault="00914E26" w:rsidP="00D74AE1"/>
    <w:p w14:paraId="542DC038" w14:textId="77777777" w:rsidR="005E4659" w:rsidRPr="00F55AD7" w:rsidRDefault="005E4659" w:rsidP="00914E26">
      <w:pPr>
        <w:spacing w:after="200" w:line="276" w:lineRule="auto"/>
        <w:sectPr w:rsidR="005E4659" w:rsidRPr="00F55AD7" w:rsidSect="00C716E5">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025F176E" w14:textId="181D42F3" w:rsidR="004F0130" w:rsidRDefault="004A4EC4">
      <w:pPr>
        <w:pStyle w:val="TOC1"/>
        <w:rPr>
          <w:b w:val="0"/>
          <w:color w:val="auto"/>
          <w:lang w:val="en-AU" w:eastAsia="en-AU"/>
        </w:rPr>
      </w:pPr>
      <w:r w:rsidRPr="00F55AD7">
        <w:rPr>
          <w:rFonts w:eastAsia="Times New Roman" w:cs="Times New Roman"/>
          <w:b w:val="0"/>
          <w:noProof w:val="0"/>
          <w:szCs w:val="20"/>
        </w:rPr>
        <w:lastRenderedPageBreak/>
        <w:fldChar w:fldCharType="begin"/>
      </w:r>
      <w:r w:rsidRPr="00F55AD7">
        <w:rPr>
          <w:rFonts w:eastAsia="Times New Roman" w:cs="Times New Roman"/>
          <w:b w:val="0"/>
          <w:noProof w:val="0"/>
          <w:szCs w:val="20"/>
          <w:lang w:eastAsia="zh-CN"/>
        </w:rPr>
        <w:instrText xml:space="preserve"> TOC \o "1-3" \t "Annex,4,Appendix,5" </w:instrText>
      </w:r>
      <w:r w:rsidRPr="00F55AD7">
        <w:rPr>
          <w:rFonts w:eastAsia="Times New Roman" w:cs="Times New Roman"/>
          <w:b w:val="0"/>
          <w:noProof w:val="0"/>
          <w:szCs w:val="20"/>
        </w:rPr>
        <w:fldChar w:fldCharType="separate"/>
      </w:r>
      <w:r w:rsidR="004F0130" w:rsidRPr="007D6354">
        <w:t>1.</w:t>
      </w:r>
      <w:r w:rsidR="004F0130">
        <w:rPr>
          <w:b w:val="0"/>
          <w:color w:val="auto"/>
          <w:lang w:val="en-AU" w:eastAsia="en-AU"/>
        </w:rPr>
        <w:tab/>
      </w:r>
      <w:r w:rsidR="004F0130" w:rsidRPr="007D6354">
        <w:rPr>
          <w:lang w:eastAsia="zh-CN"/>
        </w:rPr>
        <w:t>DOCUMENT PURPOSE</w:t>
      </w:r>
      <w:r w:rsidR="004F0130">
        <w:tab/>
      </w:r>
      <w:r w:rsidR="004F0130">
        <w:fldChar w:fldCharType="begin"/>
      </w:r>
      <w:r w:rsidR="004F0130">
        <w:instrText xml:space="preserve"> PAGEREF _Toc67582091 \h </w:instrText>
      </w:r>
      <w:r w:rsidR="004F0130">
        <w:fldChar w:fldCharType="separate"/>
      </w:r>
      <w:r w:rsidR="004F0130">
        <w:t>4</w:t>
      </w:r>
      <w:r w:rsidR="004F0130">
        <w:fldChar w:fldCharType="end"/>
      </w:r>
    </w:p>
    <w:p w14:paraId="15127981" w14:textId="5B531C96" w:rsidR="004F0130" w:rsidRDefault="004F0130">
      <w:pPr>
        <w:pStyle w:val="TOC1"/>
        <w:rPr>
          <w:b w:val="0"/>
          <w:color w:val="auto"/>
          <w:lang w:val="en-AU" w:eastAsia="en-AU"/>
        </w:rPr>
      </w:pPr>
      <w:r w:rsidRPr="007D6354">
        <w:t>2.</w:t>
      </w:r>
      <w:r>
        <w:rPr>
          <w:b w:val="0"/>
          <w:color w:val="auto"/>
          <w:lang w:val="en-AU" w:eastAsia="en-AU"/>
        </w:rPr>
        <w:tab/>
      </w:r>
      <w:r w:rsidRPr="007D6354">
        <w:rPr>
          <w:lang w:eastAsia="zh-CN"/>
        </w:rPr>
        <w:t>INTRODUCTION</w:t>
      </w:r>
      <w:r>
        <w:tab/>
      </w:r>
      <w:r>
        <w:fldChar w:fldCharType="begin"/>
      </w:r>
      <w:r>
        <w:instrText xml:space="preserve"> PAGEREF _Toc67582092 \h </w:instrText>
      </w:r>
      <w:r>
        <w:fldChar w:fldCharType="separate"/>
      </w:r>
      <w:r>
        <w:t>4</w:t>
      </w:r>
      <w:r>
        <w:fldChar w:fldCharType="end"/>
      </w:r>
    </w:p>
    <w:p w14:paraId="00CC1998" w14:textId="5974486E" w:rsidR="004F0130" w:rsidRDefault="004F0130">
      <w:pPr>
        <w:pStyle w:val="TOC1"/>
        <w:rPr>
          <w:b w:val="0"/>
          <w:color w:val="auto"/>
          <w:lang w:val="en-AU" w:eastAsia="en-AU"/>
        </w:rPr>
      </w:pPr>
      <w:r w:rsidRPr="007D6354">
        <w:rPr>
          <w:lang w:val="en"/>
        </w:rPr>
        <w:t>3.</w:t>
      </w:r>
      <w:r>
        <w:rPr>
          <w:b w:val="0"/>
          <w:color w:val="auto"/>
          <w:lang w:val="en-AU" w:eastAsia="en-AU"/>
        </w:rPr>
        <w:tab/>
      </w:r>
      <w:r w:rsidRPr="007D6354">
        <w:rPr>
          <w:lang w:val="en"/>
        </w:rPr>
        <w:t>OVERVIEW</w:t>
      </w:r>
      <w:r>
        <w:tab/>
      </w:r>
      <w:r>
        <w:fldChar w:fldCharType="begin"/>
      </w:r>
      <w:r>
        <w:instrText xml:space="preserve"> PAGEREF _Toc67582093 \h </w:instrText>
      </w:r>
      <w:r>
        <w:fldChar w:fldCharType="separate"/>
      </w:r>
      <w:r>
        <w:t>4</w:t>
      </w:r>
      <w:r>
        <w:fldChar w:fldCharType="end"/>
      </w:r>
    </w:p>
    <w:p w14:paraId="30FE8A87" w14:textId="2EC1DDDA" w:rsidR="004F0130" w:rsidRDefault="004F0130">
      <w:pPr>
        <w:pStyle w:val="TOC1"/>
        <w:rPr>
          <w:b w:val="0"/>
          <w:color w:val="auto"/>
          <w:lang w:val="en-AU" w:eastAsia="en-AU"/>
        </w:rPr>
      </w:pPr>
      <w:r w:rsidRPr="007D6354">
        <w:rPr>
          <w:lang w:eastAsia="zh-CN"/>
        </w:rPr>
        <w:t>4.</w:t>
      </w:r>
      <w:r>
        <w:rPr>
          <w:b w:val="0"/>
          <w:color w:val="auto"/>
          <w:lang w:val="en-AU" w:eastAsia="en-AU"/>
        </w:rPr>
        <w:tab/>
      </w:r>
      <w:r w:rsidRPr="007D6354">
        <w:rPr>
          <w:lang w:eastAsia="zh-CN"/>
        </w:rPr>
        <w:t>IMPLICATIONS FOR VTS</w:t>
      </w:r>
      <w:r>
        <w:tab/>
      </w:r>
      <w:r>
        <w:fldChar w:fldCharType="begin"/>
      </w:r>
      <w:r>
        <w:instrText xml:space="preserve"> PAGEREF _Toc67582095 \h </w:instrText>
      </w:r>
      <w:r>
        <w:fldChar w:fldCharType="separate"/>
      </w:r>
      <w:r>
        <w:t>4</w:t>
      </w:r>
      <w:r>
        <w:fldChar w:fldCharType="end"/>
      </w:r>
    </w:p>
    <w:p w14:paraId="30151A43" w14:textId="24E10BF6" w:rsidR="004F0130" w:rsidRDefault="004F0130">
      <w:pPr>
        <w:pStyle w:val="TOC2"/>
        <w:rPr>
          <w:color w:val="auto"/>
          <w:lang w:val="en-AU" w:eastAsia="en-AU"/>
        </w:rPr>
      </w:pPr>
      <w:r w:rsidRPr="007D6354">
        <w:t>4.1.</w:t>
      </w:r>
      <w:r>
        <w:rPr>
          <w:color w:val="auto"/>
          <w:lang w:val="en-AU" w:eastAsia="en-AU"/>
        </w:rPr>
        <w:tab/>
      </w:r>
      <w:r w:rsidRPr="007D6354">
        <w:t>PERSONNEL</w:t>
      </w:r>
      <w:r>
        <w:tab/>
      </w:r>
      <w:r>
        <w:fldChar w:fldCharType="begin"/>
      </w:r>
      <w:r>
        <w:instrText xml:space="preserve"> PAGEREF _Toc67582096 \h </w:instrText>
      </w:r>
      <w:r>
        <w:fldChar w:fldCharType="separate"/>
      </w:r>
      <w:r>
        <w:t>5</w:t>
      </w:r>
      <w:r>
        <w:fldChar w:fldCharType="end"/>
      </w:r>
    </w:p>
    <w:p w14:paraId="349D4AAE" w14:textId="1472CB7C" w:rsidR="004F0130" w:rsidRDefault="004F0130">
      <w:pPr>
        <w:pStyle w:val="TOC2"/>
        <w:rPr>
          <w:color w:val="auto"/>
          <w:lang w:val="en-AU" w:eastAsia="en-AU"/>
        </w:rPr>
      </w:pPr>
      <w:r w:rsidRPr="007D6354">
        <w:rPr>
          <w:lang w:eastAsia="zh-CN"/>
        </w:rPr>
        <w:t>4.2.</w:t>
      </w:r>
      <w:r>
        <w:rPr>
          <w:color w:val="auto"/>
          <w:lang w:val="en-AU" w:eastAsia="en-AU"/>
        </w:rPr>
        <w:tab/>
      </w:r>
      <w:r w:rsidRPr="007D6354">
        <w:rPr>
          <w:lang w:eastAsia="zh-CN"/>
        </w:rPr>
        <w:t>EQUIPMENT</w:t>
      </w:r>
      <w:r>
        <w:tab/>
      </w:r>
      <w:r>
        <w:fldChar w:fldCharType="begin"/>
      </w:r>
      <w:r>
        <w:instrText xml:space="preserve"> PAGEREF _Toc67582097 \h </w:instrText>
      </w:r>
      <w:r>
        <w:fldChar w:fldCharType="separate"/>
      </w:r>
      <w:r>
        <w:t>5</w:t>
      </w:r>
      <w:r>
        <w:fldChar w:fldCharType="end"/>
      </w:r>
    </w:p>
    <w:p w14:paraId="1146B83D" w14:textId="7EBC1C0B" w:rsidR="004F0130" w:rsidRDefault="004F0130">
      <w:pPr>
        <w:pStyle w:val="TOC2"/>
        <w:rPr>
          <w:color w:val="auto"/>
          <w:lang w:val="en-AU" w:eastAsia="en-AU"/>
        </w:rPr>
      </w:pPr>
      <w:r w:rsidRPr="007D6354">
        <w:t>4.3.</w:t>
      </w:r>
      <w:r>
        <w:rPr>
          <w:color w:val="auto"/>
          <w:lang w:val="en-AU" w:eastAsia="en-AU"/>
        </w:rPr>
        <w:tab/>
      </w:r>
      <w:r w:rsidRPr="007D6354">
        <w:rPr>
          <w:lang w:eastAsia="zh-CN"/>
        </w:rPr>
        <w:t>OPERATING PROCEDURES</w:t>
      </w:r>
      <w:r>
        <w:tab/>
      </w:r>
      <w:r>
        <w:fldChar w:fldCharType="begin"/>
      </w:r>
      <w:r>
        <w:instrText xml:space="preserve"> PAGEREF _Toc67582098 \h </w:instrText>
      </w:r>
      <w:r>
        <w:fldChar w:fldCharType="separate"/>
      </w:r>
      <w:r>
        <w:t>5</w:t>
      </w:r>
      <w:r>
        <w:fldChar w:fldCharType="end"/>
      </w:r>
    </w:p>
    <w:p w14:paraId="6116AEC6" w14:textId="424B0D81" w:rsidR="004F0130" w:rsidRDefault="004F0130">
      <w:pPr>
        <w:pStyle w:val="TOC2"/>
        <w:rPr>
          <w:color w:val="auto"/>
          <w:lang w:val="en-AU" w:eastAsia="en-AU"/>
        </w:rPr>
      </w:pPr>
      <w:r w:rsidRPr="007D6354">
        <w:rPr>
          <w:lang w:eastAsia="zh-CN"/>
        </w:rPr>
        <w:t>4.4.</w:t>
      </w:r>
      <w:r>
        <w:rPr>
          <w:color w:val="auto"/>
          <w:lang w:val="en-AU" w:eastAsia="en-AU"/>
        </w:rPr>
        <w:tab/>
      </w:r>
      <w:r>
        <w:rPr>
          <w:lang w:eastAsia="zh-CN"/>
        </w:rPr>
        <w:t>COMMUNICATIONS</w:t>
      </w:r>
      <w:r>
        <w:tab/>
      </w:r>
      <w:r>
        <w:fldChar w:fldCharType="begin"/>
      </w:r>
      <w:r>
        <w:instrText xml:space="preserve"> PAGEREF _Toc67582099 \h </w:instrText>
      </w:r>
      <w:r>
        <w:fldChar w:fldCharType="separate"/>
      </w:r>
      <w:r>
        <w:t>5</w:t>
      </w:r>
      <w:r>
        <w:fldChar w:fldCharType="end"/>
      </w:r>
    </w:p>
    <w:p w14:paraId="3E3BC360" w14:textId="41CDF6C5" w:rsidR="004F0130" w:rsidRDefault="004F0130">
      <w:pPr>
        <w:pStyle w:val="TOC2"/>
        <w:rPr>
          <w:color w:val="auto"/>
          <w:lang w:val="en-AU" w:eastAsia="en-AU"/>
        </w:rPr>
      </w:pPr>
      <w:r w:rsidRPr="007D6354">
        <w:rPr>
          <w:lang w:eastAsia="zh-CN"/>
        </w:rPr>
        <w:t>4.5.</w:t>
      </w:r>
      <w:r>
        <w:rPr>
          <w:color w:val="auto"/>
          <w:lang w:val="en-AU" w:eastAsia="en-AU"/>
        </w:rPr>
        <w:tab/>
      </w:r>
      <w:r>
        <w:rPr>
          <w:lang w:eastAsia="zh-CN"/>
        </w:rPr>
        <w:t>REPORTING REQUIREMENTS</w:t>
      </w:r>
      <w:r>
        <w:tab/>
      </w:r>
      <w:r>
        <w:fldChar w:fldCharType="begin"/>
      </w:r>
      <w:r>
        <w:instrText xml:space="preserve"> PAGEREF _Toc67582100 \h </w:instrText>
      </w:r>
      <w:r>
        <w:fldChar w:fldCharType="separate"/>
      </w:r>
      <w:r>
        <w:t>5</w:t>
      </w:r>
      <w:r>
        <w:fldChar w:fldCharType="end"/>
      </w:r>
    </w:p>
    <w:p w14:paraId="15C30927" w14:textId="186A264C" w:rsidR="004F0130" w:rsidRDefault="004F0130">
      <w:pPr>
        <w:pStyle w:val="TOC2"/>
        <w:rPr>
          <w:color w:val="auto"/>
          <w:lang w:val="en-AU" w:eastAsia="en-AU"/>
        </w:rPr>
      </w:pPr>
      <w:r w:rsidRPr="007D6354">
        <w:rPr>
          <w:lang w:eastAsia="zh-CN"/>
        </w:rPr>
        <w:t>4.6.</w:t>
      </w:r>
      <w:r>
        <w:rPr>
          <w:color w:val="auto"/>
          <w:lang w:val="en-AU" w:eastAsia="en-AU"/>
        </w:rPr>
        <w:tab/>
      </w:r>
      <w:r>
        <w:rPr>
          <w:lang w:eastAsia="zh-CN"/>
        </w:rPr>
        <w:t>INSTRUMENTS</w:t>
      </w:r>
      <w:r>
        <w:tab/>
      </w:r>
      <w:r>
        <w:fldChar w:fldCharType="begin"/>
      </w:r>
      <w:r>
        <w:instrText xml:space="preserve"> PAGEREF _Toc67582101 \h </w:instrText>
      </w:r>
      <w:r>
        <w:fldChar w:fldCharType="separate"/>
      </w:r>
      <w:r>
        <w:t>5</w:t>
      </w:r>
      <w:r>
        <w:fldChar w:fldCharType="end"/>
      </w:r>
    </w:p>
    <w:p w14:paraId="7642D762" w14:textId="7A87D9F0" w:rsidR="004F0130" w:rsidRDefault="004F0130">
      <w:pPr>
        <w:pStyle w:val="TOC2"/>
        <w:rPr>
          <w:color w:val="auto"/>
          <w:lang w:val="en-AU" w:eastAsia="en-AU"/>
        </w:rPr>
      </w:pPr>
      <w:r w:rsidRPr="007D6354">
        <w:rPr>
          <w:lang w:eastAsia="zh-CN"/>
        </w:rPr>
        <w:t>4.7.</w:t>
      </w:r>
      <w:r>
        <w:rPr>
          <w:color w:val="auto"/>
          <w:lang w:val="en-AU" w:eastAsia="en-AU"/>
        </w:rPr>
        <w:tab/>
      </w:r>
      <w:r>
        <w:rPr>
          <w:lang w:eastAsia="zh-CN"/>
        </w:rPr>
        <w:t>NETWORK SECURITY</w:t>
      </w:r>
      <w:r>
        <w:tab/>
      </w:r>
      <w:r>
        <w:fldChar w:fldCharType="begin"/>
      </w:r>
      <w:r>
        <w:instrText xml:space="preserve"> PAGEREF _Toc67582102 \h </w:instrText>
      </w:r>
      <w:r>
        <w:fldChar w:fldCharType="separate"/>
      </w:r>
      <w:r>
        <w:t>5</w:t>
      </w:r>
      <w:r>
        <w:fldChar w:fldCharType="end"/>
      </w:r>
    </w:p>
    <w:p w14:paraId="7D4DCFF8" w14:textId="48B8A402" w:rsidR="004F0130" w:rsidRDefault="004F0130">
      <w:pPr>
        <w:pStyle w:val="TOC2"/>
        <w:rPr>
          <w:color w:val="auto"/>
          <w:lang w:val="en-AU" w:eastAsia="en-AU"/>
        </w:rPr>
      </w:pPr>
      <w:r w:rsidRPr="007D6354">
        <w:rPr>
          <w:lang w:eastAsia="zh-CN"/>
        </w:rPr>
        <w:t>4.8.</w:t>
      </w:r>
      <w:r>
        <w:rPr>
          <w:color w:val="auto"/>
          <w:lang w:val="en-AU" w:eastAsia="en-AU"/>
        </w:rPr>
        <w:tab/>
      </w:r>
      <w:r>
        <w:rPr>
          <w:lang w:eastAsia="zh-CN"/>
        </w:rPr>
        <w:t>OTHER</w:t>
      </w:r>
      <w:r>
        <w:tab/>
      </w:r>
      <w:r>
        <w:fldChar w:fldCharType="begin"/>
      </w:r>
      <w:r>
        <w:instrText xml:space="preserve"> PAGEREF _Toc67582103 \h </w:instrText>
      </w:r>
      <w:r>
        <w:fldChar w:fldCharType="separate"/>
      </w:r>
      <w:r>
        <w:t>5</w:t>
      </w:r>
      <w:r>
        <w:fldChar w:fldCharType="end"/>
      </w:r>
    </w:p>
    <w:p w14:paraId="2D306996" w14:textId="04968C71" w:rsidR="004F0130" w:rsidRDefault="004F0130">
      <w:pPr>
        <w:pStyle w:val="TOC1"/>
        <w:rPr>
          <w:b w:val="0"/>
          <w:color w:val="auto"/>
          <w:lang w:val="en-AU" w:eastAsia="en-AU"/>
        </w:rPr>
      </w:pPr>
      <w:r w:rsidRPr="007D6354">
        <w:t>5.</w:t>
      </w:r>
      <w:r>
        <w:rPr>
          <w:b w:val="0"/>
          <w:color w:val="auto"/>
          <w:lang w:val="en-AU" w:eastAsia="en-AU"/>
        </w:rPr>
        <w:tab/>
      </w:r>
      <w:r>
        <w:rPr>
          <w:lang w:eastAsia="zh-CN"/>
        </w:rPr>
        <w:t>Methods of scoping VTS documents</w:t>
      </w:r>
      <w:r>
        <w:tab/>
      </w:r>
      <w:r>
        <w:fldChar w:fldCharType="begin"/>
      </w:r>
      <w:r>
        <w:instrText xml:space="preserve"> PAGEREF _Toc67582104 \h </w:instrText>
      </w:r>
      <w:r>
        <w:fldChar w:fldCharType="separate"/>
      </w:r>
      <w:r>
        <w:t>5</w:t>
      </w:r>
      <w:r>
        <w:fldChar w:fldCharType="end"/>
      </w:r>
    </w:p>
    <w:p w14:paraId="354F6926" w14:textId="348B8C6A" w:rsidR="004F0130" w:rsidRDefault="004F0130">
      <w:pPr>
        <w:pStyle w:val="TOC1"/>
        <w:rPr>
          <w:b w:val="0"/>
          <w:color w:val="auto"/>
          <w:lang w:val="en-AU" w:eastAsia="en-AU"/>
        </w:rPr>
      </w:pPr>
      <w:r w:rsidRPr="007D6354">
        <w:rPr>
          <w:lang w:eastAsia="zh-CN"/>
        </w:rPr>
        <w:t>6.</w:t>
      </w:r>
      <w:r>
        <w:rPr>
          <w:b w:val="0"/>
          <w:color w:val="auto"/>
          <w:lang w:val="en-AU" w:eastAsia="en-AU"/>
        </w:rPr>
        <w:tab/>
      </w:r>
      <w:r>
        <w:rPr>
          <w:lang w:eastAsia="zh-CN"/>
        </w:rPr>
        <w:t>FUTURE development of VTS</w:t>
      </w:r>
      <w:r>
        <w:tab/>
      </w:r>
      <w:r>
        <w:fldChar w:fldCharType="begin"/>
      </w:r>
      <w:r>
        <w:instrText xml:space="preserve"> PAGEREF _Toc67582105 \h </w:instrText>
      </w:r>
      <w:r>
        <w:fldChar w:fldCharType="separate"/>
      </w:r>
      <w:r>
        <w:t>6</w:t>
      </w:r>
      <w:r>
        <w:fldChar w:fldCharType="end"/>
      </w:r>
    </w:p>
    <w:p w14:paraId="42819F7C" w14:textId="5D3B796D" w:rsidR="004F0130" w:rsidRDefault="004F0130">
      <w:pPr>
        <w:pStyle w:val="TOC2"/>
        <w:rPr>
          <w:color w:val="auto"/>
          <w:lang w:val="en-AU" w:eastAsia="en-AU"/>
        </w:rPr>
      </w:pPr>
      <w:r w:rsidRPr="007D6354">
        <w:rPr>
          <w:lang w:eastAsia="zh-CN"/>
        </w:rPr>
        <w:t>6.1.</w:t>
      </w:r>
      <w:r>
        <w:rPr>
          <w:color w:val="auto"/>
          <w:lang w:val="en-AU" w:eastAsia="en-AU"/>
        </w:rPr>
        <w:tab/>
      </w:r>
      <w:r>
        <w:rPr>
          <w:lang w:eastAsia="zh-CN"/>
        </w:rPr>
        <w:t>training</w:t>
      </w:r>
      <w:r>
        <w:tab/>
      </w:r>
      <w:r>
        <w:fldChar w:fldCharType="begin"/>
      </w:r>
      <w:r>
        <w:instrText xml:space="preserve"> PAGEREF _Toc67582106 \h </w:instrText>
      </w:r>
      <w:r>
        <w:fldChar w:fldCharType="separate"/>
      </w:r>
      <w:r>
        <w:t>6</w:t>
      </w:r>
      <w:r>
        <w:fldChar w:fldCharType="end"/>
      </w:r>
    </w:p>
    <w:p w14:paraId="01D0393C" w14:textId="4164461B" w:rsidR="004F0130" w:rsidRDefault="004F0130">
      <w:pPr>
        <w:pStyle w:val="TOC2"/>
        <w:rPr>
          <w:color w:val="auto"/>
          <w:lang w:val="en-AU" w:eastAsia="en-AU"/>
        </w:rPr>
      </w:pPr>
      <w:r w:rsidRPr="007D6354">
        <w:rPr>
          <w:lang w:eastAsia="zh-CN"/>
        </w:rPr>
        <w:t>6.2.</w:t>
      </w:r>
      <w:r>
        <w:rPr>
          <w:color w:val="auto"/>
          <w:lang w:val="en-AU" w:eastAsia="en-AU"/>
        </w:rPr>
        <w:tab/>
      </w:r>
      <w:r>
        <w:rPr>
          <w:lang w:eastAsia="zh-CN"/>
        </w:rPr>
        <w:t>Application of new technologies</w:t>
      </w:r>
      <w:r>
        <w:tab/>
      </w:r>
      <w:r>
        <w:fldChar w:fldCharType="begin"/>
      </w:r>
      <w:r>
        <w:instrText xml:space="preserve"> PAGEREF _Toc67582107 \h </w:instrText>
      </w:r>
      <w:r>
        <w:fldChar w:fldCharType="separate"/>
      </w:r>
      <w:r>
        <w:t>6</w:t>
      </w:r>
      <w:r>
        <w:fldChar w:fldCharType="end"/>
      </w:r>
    </w:p>
    <w:p w14:paraId="2C305677" w14:textId="7BDE7592" w:rsidR="004F0130" w:rsidRDefault="004F0130">
      <w:pPr>
        <w:pStyle w:val="TOC2"/>
        <w:rPr>
          <w:color w:val="auto"/>
          <w:lang w:val="en-AU" w:eastAsia="en-AU"/>
        </w:rPr>
      </w:pPr>
      <w:r w:rsidRPr="007D6354">
        <w:t>6.3.</w:t>
      </w:r>
      <w:r>
        <w:rPr>
          <w:color w:val="auto"/>
          <w:lang w:val="en-AU" w:eastAsia="en-AU"/>
        </w:rPr>
        <w:tab/>
      </w:r>
      <w:r>
        <w:rPr>
          <w:lang w:eastAsia="zh-CN"/>
        </w:rPr>
        <w:t>VTS communication</w:t>
      </w:r>
      <w:r>
        <w:tab/>
      </w:r>
      <w:r>
        <w:fldChar w:fldCharType="begin"/>
      </w:r>
      <w:r>
        <w:instrText xml:space="preserve"> PAGEREF _Toc67582108 \h </w:instrText>
      </w:r>
      <w:r>
        <w:fldChar w:fldCharType="separate"/>
      </w:r>
      <w:r>
        <w:t>6</w:t>
      </w:r>
      <w:r>
        <w:fldChar w:fldCharType="end"/>
      </w:r>
    </w:p>
    <w:p w14:paraId="5571D864" w14:textId="22B6D32A" w:rsidR="004F0130" w:rsidRDefault="004F0130">
      <w:pPr>
        <w:pStyle w:val="TOC2"/>
        <w:rPr>
          <w:color w:val="auto"/>
          <w:lang w:val="en-AU" w:eastAsia="en-AU"/>
        </w:rPr>
      </w:pPr>
      <w:r w:rsidRPr="007D6354">
        <w:t>6.4.</w:t>
      </w:r>
      <w:r>
        <w:rPr>
          <w:color w:val="auto"/>
          <w:lang w:val="en-AU" w:eastAsia="en-AU"/>
        </w:rPr>
        <w:tab/>
      </w:r>
      <w:r>
        <w:rPr>
          <w:lang w:eastAsia="zh-CN"/>
        </w:rPr>
        <w:t>Operation procedures</w:t>
      </w:r>
      <w:r>
        <w:tab/>
      </w:r>
      <w:r>
        <w:fldChar w:fldCharType="begin"/>
      </w:r>
      <w:r>
        <w:instrText xml:space="preserve"> PAGEREF _Toc67582109 \h </w:instrText>
      </w:r>
      <w:r>
        <w:fldChar w:fldCharType="separate"/>
      </w:r>
      <w:r>
        <w:t>6</w:t>
      </w:r>
      <w:r>
        <w:fldChar w:fldCharType="end"/>
      </w:r>
    </w:p>
    <w:p w14:paraId="0B8757E9" w14:textId="2AF73139" w:rsidR="004F0130" w:rsidRDefault="004F0130">
      <w:pPr>
        <w:pStyle w:val="TOC2"/>
        <w:rPr>
          <w:color w:val="auto"/>
          <w:lang w:val="en-AU" w:eastAsia="en-AU"/>
        </w:rPr>
      </w:pPr>
      <w:r w:rsidRPr="007D6354">
        <w:rPr>
          <w:lang w:eastAsia="zh-CN"/>
        </w:rPr>
        <w:t>6.5.</w:t>
      </w:r>
      <w:r>
        <w:rPr>
          <w:color w:val="auto"/>
          <w:lang w:val="en-AU" w:eastAsia="en-AU"/>
        </w:rPr>
        <w:tab/>
      </w:r>
      <w:r>
        <w:rPr>
          <w:lang w:eastAsia="zh-CN"/>
        </w:rPr>
        <w:t>OTHER</w:t>
      </w:r>
      <w:r>
        <w:tab/>
      </w:r>
      <w:r>
        <w:fldChar w:fldCharType="begin"/>
      </w:r>
      <w:r>
        <w:instrText xml:space="preserve"> PAGEREF _Toc67582110 \h </w:instrText>
      </w:r>
      <w:r>
        <w:fldChar w:fldCharType="separate"/>
      </w:r>
      <w:r>
        <w:t>6</w:t>
      </w:r>
      <w:r>
        <w:fldChar w:fldCharType="end"/>
      </w:r>
    </w:p>
    <w:p w14:paraId="6244487B" w14:textId="6C4DCB38" w:rsidR="004F0130" w:rsidRDefault="004F0130">
      <w:pPr>
        <w:pStyle w:val="TOC1"/>
        <w:rPr>
          <w:b w:val="0"/>
          <w:color w:val="auto"/>
          <w:lang w:val="en-AU" w:eastAsia="en-AU"/>
        </w:rPr>
      </w:pPr>
      <w:r w:rsidRPr="007D6354">
        <w:t>7.</w:t>
      </w:r>
      <w:r>
        <w:rPr>
          <w:b w:val="0"/>
          <w:color w:val="auto"/>
          <w:lang w:val="en-AU" w:eastAsia="en-AU"/>
        </w:rPr>
        <w:tab/>
      </w:r>
      <w:r>
        <w:t>Acronyms</w:t>
      </w:r>
      <w:r>
        <w:tab/>
      </w:r>
      <w:r>
        <w:fldChar w:fldCharType="begin"/>
      </w:r>
      <w:r>
        <w:instrText xml:space="preserve"> PAGEREF _Toc67582111 \h </w:instrText>
      </w:r>
      <w:r>
        <w:fldChar w:fldCharType="separate"/>
      </w:r>
      <w:r>
        <w:t>6</w:t>
      </w:r>
      <w:r>
        <w:fldChar w:fldCharType="end"/>
      </w:r>
    </w:p>
    <w:p w14:paraId="709D716B" w14:textId="66AFF600" w:rsidR="004F0130" w:rsidRDefault="004F0130">
      <w:pPr>
        <w:pStyle w:val="TOC1"/>
        <w:rPr>
          <w:b w:val="0"/>
          <w:color w:val="auto"/>
          <w:lang w:val="en-AU" w:eastAsia="en-AU"/>
        </w:rPr>
      </w:pPr>
      <w:r w:rsidRPr="007D6354">
        <w:t>8.</w:t>
      </w:r>
      <w:r>
        <w:rPr>
          <w:b w:val="0"/>
          <w:color w:val="auto"/>
          <w:lang w:val="en-AU" w:eastAsia="en-AU"/>
        </w:rPr>
        <w:tab/>
      </w:r>
      <w:r>
        <w:t>references</w:t>
      </w:r>
      <w:r>
        <w:tab/>
      </w:r>
      <w:r>
        <w:fldChar w:fldCharType="begin"/>
      </w:r>
      <w:r>
        <w:instrText xml:space="preserve"> PAGEREF _Toc67582112 \h </w:instrText>
      </w:r>
      <w:r>
        <w:fldChar w:fldCharType="separate"/>
      </w:r>
      <w:r>
        <w:t>6</w:t>
      </w:r>
      <w:r>
        <w:fldChar w:fldCharType="end"/>
      </w:r>
    </w:p>
    <w:p w14:paraId="631514CC" w14:textId="3485872E" w:rsidR="004F0130" w:rsidRDefault="004F0130">
      <w:pPr>
        <w:pStyle w:val="TOC4"/>
        <w:rPr>
          <w:b w:val="0"/>
          <w:noProof/>
          <w:color w:val="auto"/>
          <w:lang w:val="en-AU" w:eastAsia="en-AU"/>
        </w:rPr>
      </w:pPr>
      <w:r w:rsidRPr="007D6354">
        <w:rPr>
          <w:noProof/>
          <w:u w:color="407EC9"/>
          <w:lang w:eastAsia="zh-CN"/>
        </w:rPr>
        <w:t>ANNEX A</w:t>
      </w:r>
      <w:r>
        <w:rPr>
          <w:b w:val="0"/>
          <w:noProof/>
          <w:color w:val="auto"/>
          <w:lang w:val="en-AU" w:eastAsia="en-AU"/>
        </w:rPr>
        <w:tab/>
      </w:r>
      <w:r w:rsidRPr="007D6354">
        <w:rPr>
          <w:noProof/>
          <w:u w:color="407EC9"/>
          <w:lang w:eastAsia="zh-CN"/>
        </w:rPr>
        <w:t>FRAMEWORK FOR SCOPING EXERCISE ON THE IMPLICATIONS OF MASS ON VTS DOCUMENTS</w:t>
      </w:r>
      <w:r>
        <w:rPr>
          <w:noProof/>
        </w:rPr>
        <w:tab/>
      </w:r>
      <w:r>
        <w:rPr>
          <w:noProof/>
        </w:rPr>
        <w:fldChar w:fldCharType="begin"/>
      </w:r>
      <w:r>
        <w:rPr>
          <w:noProof/>
        </w:rPr>
        <w:instrText xml:space="preserve"> PAGEREF _Toc67582113 \h </w:instrText>
      </w:r>
      <w:r>
        <w:rPr>
          <w:noProof/>
        </w:rPr>
      </w:r>
      <w:r>
        <w:rPr>
          <w:noProof/>
        </w:rPr>
        <w:fldChar w:fldCharType="separate"/>
      </w:r>
      <w:r>
        <w:rPr>
          <w:noProof/>
        </w:rPr>
        <w:t>8</w:t>
      </w:r>
      <w:r>
        <w:rPr>
          <w:noProof/>
        </w:rPr>
        <w:fldChar w:fldCharType="end"/>
      </w:r>
    </w:p>
    <w:p w14:paraId="3ACBCAEC" w14:textId="33DF75F2" w:rsidR="004F0130" w:rsidRDefault="004F0130">
      <w:pPr>
        <w:pStyle w:val="TOC1"/>
        <w:rPr>
          <w:b w:val="0"/>
          <w:color w:val="auto"/>
          <w:lang w:val="en-AU" w:eastAsia="en-AU"/>
        </w:rPr>
      </w:pPr>
      <w:r w:rsidRPr="007D6354">
        <w:t>1.</w:t>
      </w:r>
      <w:r>
        <w:rPr>
          <w:b w:val="0"/>
          <w:color w:val="auto"/>
          <w:lang w:val="en-AU" w:eastAsia="en-AU"/>
        </w:rPr>
        <w:tab/>
      </w:r>
      <w:r>
        <w:rPr>
          <w:lang w:eastAsia="zh-CN"/>
        </w:rPr>
        <w:t>ObjectiveS</w:t>
      </w:r>
      <w:r>
        <w:tab/>
      </w:r>
      <w:r>
        <w:fldChar w:fldCharType="begin"/>
      </w:r>
      <w:r>
        <w:instrText xml:space="preserve"> PAGEREF _Toc67582114 \h </w:instrText>
      </w:r>
      <w:r>
        <w:fldChar w:fldCharType="separate"/>
      </w:r>
      <w:r>
        <w:t>8</w:t>
      </w:r>
      <w:r>
        <w:fldChar w:fldCharType="end"/>
      </w:r>
    </w:p>
    <w:p w14:paraId="3734A065" w14:textId="32FB0582" w:rsidR="004F0130" w:rsidRDefault="004F0130">
      <w:pPr>
        <w:pStyle w:val="TOC1"/>
        <w:rPr>
          <w:b w:val="0"/>
          <w:color w:val="auto"/>
          <w:lang w:val="en-AU" w:eastAsia="en-AU"/>
        </w:rPr>
      </w:pPr>
      <w:r w:rsidRPr="007D6354">
        <w:t>2.</w:t>
      </w:r>
      <w:r>
        <w:rPr>
          <w:b w:val="0"/>
          <w:color w:val="auto"/>
          <w:lang w:val="en-AU" w:eastAsia="en-AU"/>
        </w:rPr>
        <w:tab/>
      </w:r>
      <w:r>
        <w:rPr>
          <w:lang w:eastAsia="zh-CN"/>
        </w:rPr>
        <w:t>Methodology</w:t>
      </w:r>
      <w:r>
        <w:tab/>
      </w:r>
      <w:r>
        <w:fldChar w:fldCharType="begin"/>
      </w:r>
      <w:r>
        <w:instrText xml:space="preserve"> PAGEREF _Toc67582115 \h </w:instrText>
      </w:r>
      <w:r>
        <w:fldChar w:fldCharType="separate"/>
      </w:r>
      <w:r>
        <w:t>8</w:t>
      </w:r>
      <w:r>
        <w:fldChar w:fldCharType="end"/>
      </w:r>
    </w:p>
    <w:p w14:paraId="78FA024D" w14:textId="0450C6A2" w:rsidR="004F0130" w:rsidRDefault="004F0130">
      <w:pPr>
        <w:pStyle w:val="TOC2"/>
        <w:rPr>
          <w:color w:val="auto"/>
          <w:lang w:val="en-AU" w:eastAsia="en-AU"/>
        </w:rPr>
      </w:pPr>
      <w:r w:rsidRPr="007D6354">
        <w:rPr>
          <w:lang w:eastAsia="zh-CN"/>
        </w:rPr>
        <w:t>2.1.</w:t>
      </w:r>
      <w:r>
        <w:rPr>
          <w:color w:val="auto"/>
          <w:lang w:val="en-AU" w:eastAsia="en-AU"/>
        </w:rPr>
        <w:tab/>
      </w:r>
      <w:r>
        <w:rPr>
          <w:lang w:eastAsia="zh-CN"/>
        </w:rPr>
        <w:t>degree of autonomy:</w:t>
      </w:r>
      <w:r>
        <w:tab/>
      </w:r>
      <w:r>
        <w:fldChar w:fldCharType="begin"/>
      </w:r>
      <w:r>
        <w:instrText xml:space="preserve"> PAGEREF _Toc67582116 \h </w:instrText>
      </w:r>
      <w:r>
        <w:fldChar w:fldCharType="separate"/>
      </w:r>
      <w:r>
        <w:t>8</w:t>
      </w:r>
      <w:r>
        <w:fldChar w:fldCharType="end"/>
      </w:r>
    </w:p>
    <w:p w14:paraId="2A374C58" w14:textId="1C4EECE3" w:rsidR="004F0130" w:rsidRDefault="004F0130">
      <w:pPr>
        <w:pStyle w:val="TOC2"/>
        <w:rPr>
          <w:color w:val="auto"/>
          <w:lang w:val="en-AU" w:eastAsia="en-AU"/>
        </w:rPr>
      </w:pPr>
      <w:r w:rsidRPr="007D6354">
        <w:rPr>
          <w:lang w:eastAsia="zh-CN"/>
        </w:rPr>
        <w:t>2.2.</w:t>
      </w:r>
      <w:r>
        <w:rPr>
          <w:color w:val="auto"/>
          <w:lang w:val="en-AU" w:eastAsia="en-AU"/>
        </w:rPr>
        <w:tab/>
      </w:r>
      <w:r>
        <w:rPr>
          <w:lang w:eastAsia="zh-CN"/>
        </w:rPr>
        <w:t>Gaps Analysis</w:t>
      </w:r>
      <w:r>
        <w:tab/>
      </w:r>
      <w:r>
        <w:fldChar w:fldCharType="begin"/>
      </w:r>
      <w:r>
        <w:instrText xml:space="preserve"> PAGEREF _Toc67582117 \h </w:instrText>
      </w:r>
      <w:r>
        <w:fldChar w:fldCharType="separate"/>
      </w:r>
      <w:r>
        <w:t>8</w:t>
      </w:r>
      <w:r>
        <w:fldChar w:fldCharType="end"/>
      </w:r>
    </w:p>
    <w:p w14:paraId="267895ED" w14:textId="0588AF62" w:rsidR="004F0130" w:rsidRDefault="004F0130">
      <w:pPr>
        <w:pStyle w:val="TOC2"/>
        <w:rPr>
          <w:color w:val="auto"/>
          <w:lang w:val="en-AU" w:eastAsia="en-AU"/>
        </w:rPr>
      </w:pPr>
      <w:r w:rsidRPr="007D6354">
        <w:rPr>
          <w:lang w:eastAsia="zh-CN"/>
        </w:rPr>
        <w:t>2.3.</w:t>
      </w:r>
      <w:r>
        <w:rPr>
          <w:color w:val="auto"/>
          <w:lang w:val="en-AU" w:eastAsia="en-AU"/>
        </w:rPr>
        <w:tab/>
      </w:r>
      <w:r>
        <w:rPr>
          <w:lang w:eastAsia="zh-CN"/>
        </w:rPr>
        <w:t>Solutions</w:t>
      </w:r>
      <w:r>
        <w:tab/>
      </w:r>
      <w:r>
        <w:fldChar w:fldCharType="begin"/>
      </w:r>
      <w:r>
        <w:instrText xml:space="preserve"> PAGEREF _Toc67582118 \h </w:instrText>
      </w:r>
      <w:r>
        <w:fldChar w:fldCharType="separate"/>
      </w:r>
      <w:r>
        <w:t>9</w:t>
      </w:r>
      <w:r>
        <w:fldChar w:fldCharType="end"/>
      </w:r>
    </w:p>
    <w:p w14:paraId="7B1C6349" w14:textId="3A0E3A08" w:rsidR="004F0130" w:rsidRDefault="004F0130">
      <w:pPr>
        <w:pStyle w:val="TOC1"/>
        <w:rPr>
          <w:b w:val="0"/>
          <w:color w:val="auto"/>
          <w:lang w:val="en-AU" w:eastAsia="en-AU"/>
        </w:rPr>
      </w:pPr>
      <w:r w:rsidRPr="007D6354">
        <w:rPr>
          <w:lang w:eastAsia="zh-CN"/>
        </w:rPr>
        <w:t>3.</w:t>
      </w:r>
      <w:r>
        <w:rPr>
          <w:b w:val="0"/>
          <w:color w:val="auto"/>
          <w:lang w:val="en-AU" w:eastAsia="en-AU"/>
        </w:rPr>
        <w:tab/>
      </w:r>
      <w:r>
        <w:rPr>
          <w:lang w:eastAsia="zh-CN"/>
        </w:rPr>
        <w:t>SCOPING RESULTS</w:t>
      </w:r>
      <w:r>
        <w:tab/>
      </w:r>
      <w:r>
        <w:fldChar w:fldCharType="begin"/>
      </w:r>
      <w:r>
        <w:instrText xml:space="preserve"> PAGEREF _Toc67582119 \h </w:instrText>
      </w:r>
      <w:r>
        <w:fldChar w:fldCharType="separate"/>
      </w:r>
      <w:r>
        <w:t>9</w:t>
      </w:r>
      <w:r>
        <w:fldChar w:fldCharType="end"/>
      </w:r>
    </w:p>
    <w:p w14:paraId="0B19DE96" w14:textId="248C190C" w:rsidR="004F0130" w:rsidRDefault="004F0130">
      <w:pPr>
        <w:pStyle w:val="TOC4"/>
        <w:rPr>
          <w:b w:val="0"/>
          <w:noProof/>
          <w:color w:val="auto"/>
          <w:lang w:val="en-AU" w:eastAsia="en-AU"/>
        </w:rPr>
      </w:pPr>
      <w:r w:rsidRPr="007D6354">
        <w:rPr>
          <w:noProof/>
          <w:u w:color="407EC9"/>
          <w:lang w:eastAsia="zh-CN"/>
        </w:rPr>
        <w:t>ANNEX B</w:t>
      </w:r>
      <w:r>
        <w:rPr>
          <w:b w:val="0"/>
          <w:noProof/>
          <w:color w:val="auto"/>
          <w:lang w:val="en-AU" w:eastAsia="en-AU"/>
        </w:rPr>
        <w:tab/>
      </w:r>
      <w:r w:rsidRPr="007D6354">
        <w:rPr>
          <w:noProof/>
          <w:u w:color="407EC9"/>
          <w:lang w:eastAsia="zh-CN"/>
        </w:rPr>
        <w:t>Summary of VTS documents scoping results</w:t>
      </w:r>
      <w:r>
        <w:rPr>
          <w:noProof/>
        </w:rPr>
        <w:tab/>
      </w:r>
      <w:r>
        <w:rPr>
          <w:noProof/>
        </w:rPr>
        <w:fldChar w:fldCharType="begin"/>
      </w:r>
      <w:r>
        <w:rPr>
          <w:noProof/>
        </w:rPr>
        <w:instrText xml:space="preserve"> PAGEREF _Toc67582120 \h </w:instrText>
      </w:r>
      <w:r>
        <w:rPr>
          <w:noProof/>
        </w:rPr>
      </w:r>
      <w:r>
        <w:rPr>
          <w:noProof/>
        </w:rPr>
        <w:fldChar w:fldCharType="separate"/>
      </w:r>
      <w:r>
        <w:rPr>
          <w:noProof/>
        </w:rPr>
        <w:t>11</w:t>
      </w:r>
      <w:r>
        <w:rPr>
          <w:noProof/>
        </w:rPr>
        <w:fldChar w:fldCharType="end"/>
      </w:r>
    </w:p>
    <w:p w14:paraId="2CDCD7BA" w14:textId="36A7FE56" w:rsidR="00642025" w:rsidRPr="00F55AD7" w:rsidRDefault="004A4EC4" w:rsidP="0093492E">
      <w:pPr>
        <w:rPr>
          <w:b/>
          <w:color w:val="00558C" w:themeColor="accent1"/>
          <w:sz w:val="22"/>
          <w:lang w:eastAsia="zh-CN"/>
        </w:rPr>
      </w:pPr>
      <w:r w:rsidRPr="00F55AD7">
        <w:rPr>
          <w:rFonts w:eastAsia="Times New Roman" w:cs="Times New Roman"/>
          <w:b/>
          <w:color w:val="00558C" w:themeColor="accent1"/>
          <w:sz w:val="22"/>
          <w:szCs w:val="20"/>
        </w:rPr>
        <w:fldChar w:fldCharType="end"/>
      </w:r>
    </w:p>
    <w:p w14:paraId="68137A41" w14:textId="7693B6AC" w:rsidR="005E4659" w:rsidRPr="00176BB8" w:rsidRDefault="005E4659" w:rsidP="007D1805">
      <w:pPr>
        <w:pStyle w:val="TableofFigures"/>
        <w:rPr>
          <w:lang w:eastAsia="zh-CN"/>
        </w:rPr>
      </w:pPr>
    </w:p>
    <w:p w14:paraId="63E84D68" w14:textId="73F5EA28" w:rsidR="00E51362" w:rsidRDefault="00E51362" w:rsidP="00E51362">
      <w:pPr>
        <w:pStyle w:val="BodyText"/>
        <w:rPr>
          <w:lang w:eastAsia="zh-CN"/>
        </w:rPr>
      </w:pPr>
    </w:p>
    <w:p w14:paraId="3C24E862" w14:textId="614AA538" w:rsidR="004F0130" w:rsidRDefault="004F0130" w:rsidP="00E51362">
      <w:pPr>
        <w:pStyle w:val="BodyText"/>
        <w:rPr>
          <w:ins w:id="2" w:author="Trainor, Neil" w:date="2021-03-25T16:28:00Z"/>
          <w:lang w:eastAsia="zh-CN"/>
        </w:rPr>
      </w:pPr>
    </w:p>
    <w:p w14:paraId="387821CB" w14:textId="3DD056DF" w:rsidR="004F0130" w:rsidRPr="004F0130" w:rsidRDefault="004F0130" w:rsidP="0094365C">
      <w:pPr>
        <w:tabs>
          <w:tab w:val="left" w:pos="8317"/>
        </w:tabs>
        <w:rPr>
          <w:ins w:id="3" w:author="Trainor, Neil" w:date="2021-03-25T16:28:00Z"/>
          <w:lang w:eastAsia="zh-CN"/>
        </w:rPr>
      </w:pPr>
      <w:ins w:id="4" w:author="Trainor, Neil" w:date="2021-03-25T16:28:00Z">
        <w:r>
          <w:rPr>
            <w:lang w:eastAsia="zh-CN"/>
          </w:rPr>
          <w:tab/>
        </w:r>
      </w:ins>
    </w:p>
    <w:p w14:paraId="07B14BF6" w14:textId="702C6352" w:rsidR="00E51362" w:rsidRPr="004F0130" w:rsidRDefault="004F0130" w:rsidP="0094365C">
      <w:pPr>
        <w:tabs>
          <w:tab w:val="left" w:pos="8317"/>
        </w:tabs>
        <w:rPr>
          <w:lang w:eastAsia="zh-CN"/>
        </w:rPr>
        <w:sectPr w:rsidR="00E51362" w:rsidRPr="004F0130"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ins w:id="5" w:author="Trainor, Neil" w:date="2021-03-25T16:28:00Z">
        <w:r>
          <w:rPr>
            <w:lang w:eastAsia="zh-CN"/>
          </w:rPr>
          <w:tab/>
        </w:r>
      </w:ins>
    </w:p>
    <w:p w14:paraId="6EF58B5A" w14:textId="28229D35" w:rsidR="00D126F7" w:rsidRDefault="007D698F" w:rsidP="00E60717">
      <w:pPr>
        <w:pStyle w:val="Heading1"/>
        <w:rPr>
          <w:ins w:id="6" w:author="Trainor, Neil" w:date="2021-03-25T15:29:00Z"/>
        </w:rPr>
      </w:pPr>
      <w:bookmarkStart w:id="7" w:name="_Toc67582091"/>
      <w:ins w:id="8" w:author="Trainor, Neil" w:date="2021-03-25T15:29:00Z">
        <w:r>
          <w:rPr>
            <w:caps w:val="0"/>
            <w:lang w:eastAsia="zh-CN"/>
          </w:rPr>
          <w:lastRenderedPageBreak/>
          <w:t>DOCUMENT PURPOSE</w:t>
        </w:r>
        <w:bookmarkEnd w:id="7"/>
      </w:ins>
    </w:p>
    <w:p w14:paraId="2EA9230B" w14:textId="5B8CA271" w:rsidR="00D126F7" w:rsidRDefault="00D126F7" w:rsidP="00D126F7">
      <w:pPr>
        <w:pStyle w:val="BodyText"/>
        <w:spacing w:before="120"/>
        <w:rPr>
          <w:ins w:id="9" w:author="Trainor, Neil" w:date="2021-03-25T15:32:00Z"/>
        </w:rPr>
      </w:pPr>
      <w:ins w:id="10" w:author="Trainor, Neil" w:date="2021-03-25T15:32:00Z">
        <w:r>
          <w:t>The purpose of the guideline is to assist authorities interact with all ships and contribute to the safety and efficiency of ship movements in the VTS area, recognising:</w:t>
        </w:r>
      </w:ins>
    </w:p>
    <w:p w14:paraId="29B22C0C" w14:textId="77777777" w:rsidR="00D126F7" w:rsidRDefault="00D126F7" w:rsidP="00D126F7">
      <w:pPr>
        <w:pStyle w:val="BodyText"/>
        <w:numPr>
          <w:ilvl w:val="0"/>
          <w:numId w:val="44"/>
        </w:numPr>
        <w:spacing w:before="60" w:after="60" w:line="240" w:lineRule="auto"/>
        <w:ind w:hanging="357"/>
        <w:jc w:val="both"/>
        <w:rPr>
          <w:ins w:id="11" w:author="Trainor, Neil" w:date="2021-03-25T15:32:00Z"/>
        </w:rPr>
      </w:pPr>
      <w:ins w:id="12" w:author="Trainor, Neil" w:date="2021-03-25T15:32:00Z">
        <w:r>
          <w:t>The advent of MASS within VTS areas and their interaction with conventional ships.</w:t>
        </w:r>
      </w:ins>
    </w:p>
    <w:p w14:paraId="3350940A" w14:textId="77777777" w:rsidR="00D126F7" w:rsidRDefault="00D126F7" w:rsidP="00D126F7">
      <w:pPr>
        <w:pStyle w:val="BodyText"/>
        <w:numPr>
          <w:ilvl w:val="0"/>
          <w:numId w:val="44"/>
        </w:numPr>
        <w:spacing w:before="60" w:after="60" w:line="240" w:lineRule="auto"/>
        <w:ind w:hanging="357"/>
        <w:jc w:val="both"/>
        <w:rPr>
          <w:ins w:id="13" w:author="Trainor, Neil" w:date="2021-03-25T15:32:00Z"/>
        </w:rPr>
      </w:pPr>
      <w:ins w:id="14" w:author="Trainor, Neil" w:date="2021-03-25T15:32:00Z">
        <w:r>
          <w:t>The data and information exchange between MASS, conventional ships, VTS and allied services.</w:t>
        </w:r>
      </w:ins>
    </w:p>
    <w:p w14:paraId="354C08A5" w14:textId="77777777" w:rsidR="00D126F7" w:rsidRDefault="00D126F7" w:rsidP="00D126F7">
      <w:pPr>
        <w:pStyle w:val="BodyText"/>
        <w:numPr>
          <w:ilvl w:val="0"/>
          <w:numId w:val="44"/>
        </w:numPr>
        <w:spacing w:before="60" w:after="60" w:line="240" w:lineRule="auto"/>
        <w:ind w:hanging="357"/>
        <w:jc w:val="both"/>
        <w:rPr>
          <w:ins w:id="15" w:author="Trainor, Neil" w:date="2021-03-25T15:32:00Z"/>
        </w:rPr>
      </w:pPr>
      <w:ins w:id="16" w:author="Trainor, Neil" w:date="2021-03-25T15:32:00Z">
        <w:r>
          <w:t>The role of VTS in contributing to the safety and efficiency of navigation and the protection of the environment through:</w:t>
        </w:r>
      </w:ins>
    </w:p>
    <w:p w14:paraId="40F46095" w14:textId="77777777" w:rsidR="00D126F7" w:rsidRDefault="00D126F7" w:rsidP="00D126F7">
      <w:pPr>
        <w:pStyle w:val="BodyText"/>
        <w:numPr>
          <w:ilvl w:val="1"/>
          <w:numId w:val="44"/>
        </w:numPr>
        <w:spacing w:before="60" w:after="60" w:line="240" w:lineRule="auto"/>
        <w:ind w:left="1134" w:hanging="357"/>
        <w:jc w:val="both"/>
        <w:rPr>
          <w:ins w:id="17" w:author="Trainor, Neil" w:date="2021-03-25T15:32:00Z"/>
        </w:rPr>
      </w:pPr>
      <w:ins w:id="18" w:author="Trainor, Neil" w:date="2021-03-25T15:32:00Z">
        <w:r>
          <w:t>The provision of timely and relevant information on factors that may influence the ship's movements and assist on-board decision making;</w:t>
        </w:r>
      </w:ins>
    </w:p>
    <w:p w14:paraId="7A2A0845" w14:textId="77777777" w:rsidR="00D126F7" w:rsidRDefault="00D126F7" w:rsidP="00D126F7">
      <w:pPr>
        <w:pStyle w:val="BodyText"/>
        <w:numPr>
          <w:ilvl w:val="1"/>
          <w:numId w:val="44"/>
        </w:numPr>
        <w:spacing w:before="60" w:after="60" w:line="240" w:lineRule="auto"/>
        <w:ind w:left="1134" w:hanging="357"/>
        <w:jc w:val="both"/>
        <w:rPr>
          <w:ins w:id="19" w:author="Trainor, Neil" w:date="2021-03-25T15:32:00Z"/>
        </w:rPr>
      </w:pPr>
      <w:ins w:id="20" w:author="Trainor, Neil" w:date="2021-03-25T15:32:00Z">
        <w:r>
          <w:t>The monitoring and management of ship traffic to ensure the safety and efficiency of ship movements; and</w:t>
        </w:r>
      </w:ins>
    </w:p>
    <w:p w14:paraId="398C3E98" w14:textId="77777777" w:rsidR="00D126F7" w:rsidRDefault="00D126F7" w:rsidP="00D126F7">
      <w:pPr>
        <w:pStyle w:val="BodyText"/>
        <w:numPr>
          <w:ilvl w:val="1"/>
          <w:numId w:val="44"/>
        </w:numPr>
        <w:spacing w:before="60" w:after="60" w:line="240" w:lineRule="auto"/>
        <w:ind w:left="1134" w:hanging="357"/>
        <w:jc w:val="both"/>
        <w:rPr>
          <w:ins w:id="21" w:author="Trainor, Neil" w:date="2021-03-25T15:32:00Z"/>
        </w:rPr>
      </w:pPr>
      <w:ins w:id="22" w:author="Trainor, Neil" w:date="2021-03-25T15:32:00Z">
        <w:r>
          <w:t xml:space="preserve">Responding to developing unsafe situations. </w:t>
        </w:r>
      </w:ins>
    </w:p>
    <w:p w14:paraId="08DB274D" w14:textId="2B995923" w:rsidR="004944C8" w:rsidRPr="006F7B9D" w:rsidRDefault="00A168D5" w:rsidP="00E60717">
      <w:pPr>
        <w:pStyle w:val="Heading1"/>
      </w:pPr>
      <w:bookmarkStart w:id="23" w:name="_Toc67582092"/>
      <w:del w:id="24" w:author="Trainor, Neil" w:date="2021-03-25T15:39:00Z">
        <w:r w:rsidDel="00B54292">
          <w:rPr>
            <w:rFonts w:hint="eastAsia"/>
            <w:lang w:eastAsia="zh-CN"/>
          </w:rPr>
          <w:delText>S</w:delText>
        </w:r>
        <w:r w:rsidDel="00B54292">
          <w:rPr>
            <w:lang w:eastAsia="zh-CN"/>
          </w:rPr>
          <w:delText>UMMARY</w:delText>
        </w:r>
      </w:del>
      <w:ins w:id="25" w:author="Trainor, Neil" w:date="2021-03-25T15:39:00Z">
        <w:r w:rsidR="007D698F">
          <w:rPr>
            <w:caps w:val="0"/>
            <w:lang w:eastAsia="zh-CN"/>
          </w:rPr>
          <w:t>INTRODUCTION</w:t>
        </w:r>
      </w:ins>
      <w:bookmarkEnd w:id="23"/>
    </w:p>
    <w:p w14:paraId="357D3282" w14:textId="366A6B78" w:rsidR="003A6A32" w:rsidRPr="006F7B9D" w:rsidRDefault="003A6A32" w:rsidP="003A6A32">
      <w:pPr>
        <w:pStyle w:val="Heading1separatationline"/>
      </w:pPr>
    </w:p>
    <w:p w14:paraId="6C6C5F65" w14:textId="2390854D" w:rsidR="00B54292" w:rsidRPr="00B54292" w:rsidRDefault="00B54292" w:rsidP="00B54292">
      <w:pPr>
        <w:pStyle w:val="BodyText"/>
        <w:jc w:val="both"/>
        <w:rPr>
          <w:ins w:id="26" w:author="Trainor, Neil" w:date="2021-03-25T15:40:00Z"/>
          <w:rStyle w:val="jlqj4b"/>
          <w:lang w:val="en"/>
        </w:rPr>
      </w:pPr>
      <w:ins w:id="27" w:author="Trainor, Neil" w:date="2021-03-25T15:40:00Z">
        <w:r w:rsidRPr="00B54292">
          <w:rPr>
            <w:rStyle w:val="jlqj4b"/>
            <w:lang w:val="en"/>
          </w:rPr>
          <w:t>To achieve its purpose a VTS must have the</w:t>
        </w:r>
        <w:r>
          <w:rPr>
            <w:rStyle w:val="jlqj4b"/>
            <w:lang w:val="en"/>
          </w:rPr>
          <w:t xml:space="preserve"> </w:t>
        </w:r>
        <w:r w:rsidRPr="00B54292">
          <w:rPr>
            <w:rStyle w:val="jlqj4b"/>
            <w:lang w:val="en"/>
          </w:rPr>
          <w:t>capability to maintain a comprehensive overview</w:t>
        </w:r>
        <w:r>
          <w:rPr>
            <w:rStyle w:val="jlqj4b"/>
            <w:lang w:val="en"/>
          </w:rPr>
          <w:t xml:space="preserve"> </w:t>
        </w:r>
        <w:r w:rsidRPr="00B54292">
          <w:rPr>
            <w:rStyle w:val="jlqj4b"/>
            <w:lang w:val="en"/>
          </w:rPr>
          <w:t>of the traffic in its service area, interact with traffic</w:t>
        </w:r>
        <w:r>
          <w:rPr>
            <w:rStyle w:val="jlqj4b"/>
            <w:lang w:val="en"/>
          </w:rPr>
          <w:t xml:space="preserve"> </w:t>
        </w:r>
        <w:r w:rsidRPr="00B54292">
          <w:rPr>
            <w:rStyle w:val="jlqj4b"/>
            <w:lang w:val="en"/>
          </w:rPr>
          <w:t>and respond to traffic situations developing in</w:t>
        </w:r>
        <w:r>
          <w:rPr>
            <w:rStyle w:val="jlqj4b"/>
            <w:lang w:val="en"/>
          </w:rPr>
          <w:t xml:space="preserve"> </w:t>
        </w:r>
        <w:r w:rsidRPr="00B54292">
          <w:rPr>
            <w:rStyle w:val="jlqj4b"/>
            <w:lang w:val="en"/>
          </w:rPr>
          <w:t>its area to mitigate the development of unsafe</w:t>
        </w:r>
        <w:r>
          <w:rPr>
            <w:rStyle w:val="jlqj4b"/>
            <w:lang w:val="en"/>
          </w:rPr>
          <w:t xml:space="preserve"> </w:t>
        </w:r>
        <w:r w:rsidRPr="00B54292">
          <w:rPr>
            <w:rStyle w:val="jlqj4b"/>
            <w:lang w:val="en"/>
          </w:rPr>
          <w:t>situations.</w:t>
        </w:r>
      </w:ins>
    </w:p>
    <w:p w14:paraId="5E445A9E" w14:textId="4086EDF0" w:rsidR="00B54292" w:rsidRPr="00B54292" w:rsidRDefault="00B54292" w:rsidP="00B54292">
      <w:pPr>
        <w:pStyle w:val="BodyText"/>
        <w:jc w:val="both"/>
        <w:rPr>
          <w:ins w:id="28" w:author="Trainor, Neil" w:date="2021-03-25T15:40:00Z"/>
          <w:rStyle w:val="jlqj4b"/>
          <w:lang w:val="en"/>
        </w:rPr>
      </w:pPr>
      <w:ins w:id="29" w:author="Trainor, Neil" w:date="2021-03-25T15:40:00Z">
        <w:r w:rsidRPr="00B54292">
          <w:rPr>
            <w:rStyle w:val="jlqj4b"/>
            <w:lang w:val="en"/>
          </w:rPr>
          <w:t>The level of safety and efficiency in the movement</w:t>
        </w:r>
        <w:r>
          <w:rPr>
            <w:rStyle w:val="jlqj4b"/>
            <w:lang w:val="en"/>
          </w:rPr>
          <w:t xml:space="preserve"> </w:t>
        </w:r>
        <w:r w:rsidRPr="00B54292">
          <w:rPr>
            <w:rStyle w:val="jlqj4b"/>
            <w:lang w:val="en"/>
          </w:rPr>
          <w:t>of maritime traffic within an area covered by a VTS</w:t>
        </w:r>
        <w:r>
          <w:rPr>
            <w:rStyle w:val="jlqj4b"/>
            <w:lang w:val="en"/>
          </w:rPr>
          <w:t xml:space="preserve"> </w:t>
        </w:r>
        <w:r w:rsidRPr="00B54292">
          <w:rPr>
            <w:rStyle w:val="jlqj4b"/>
            <w:lang w:val="en"/>
          </w:rPr>
          <w:t>is dependent upon close cooperation between</w:t>
        </w:r>
        <w:r>
          <w:rPr>
            <w:rStyle w:val="jlqj4b"/>
            <w:lang w:val="en"/>
          </w:rPr>
          <w:t xml:space="preserve"> </w:t>
        </w:r>
        <w:r w:rsidRPr="00B54292">
          <w:rPr>
            <w:rStyle w:val="jlqj4b"/>
            <w:lang w:val="en"/>
          </w:rPr>
          <w:t>those operating the VTS and participating ships</w:t>
        </w:r>
        <w:r>
          <w:rPr>
            <w:rStyle w:val="jlqj4b"/>
            <w:lang w:val="en"/>
          </w:rPr>
          <w:t xml:space="preserve"> </w:t>
        </w:r>
        <w:r w:rsidRPr="00B54292">
          <w:rPr>
            <w:rStyle w:val="jlqj4b"/>
            <w:lang w:val="en"/>
          </w:rPr>
          <w:t>and the delivery of precise and unambiguous</w:t>
        </w:r>
        <w:r>
          <w:rPr>
            <w:rStyle w:val="jlqj4b"/>
            <w:lang w:val="en"/>
          </w:rPr>
          <w:t xml:space="preserve"> </w:t>
        </w:r>
        <w:r w:rsidRPr="00B54292">
          <w:rPr>
            <w:rStyle w:val="jlqj4b"/>
            <w:lang w:val="en"/>
          </w:rPr>
          <w:t>VTS operations in accordance with internationally</w:t>
        </w:r>
        <w:r>
          <w:rPr>
            <w:rStyle w:val="jlqj4b"/>
            <w:lang w:val="en"/>
          </w:rPr>
          <w:t xml:space="preserve"> </w:t>
        </w:r>
        <w:r w:rsidRPr="00B54292">
          <w:rPr>
            <w:rStyle w:val="jlqj4b"/>
            <w:lang w:val="en"/>
          </w:rPr>
          <w:t>approved guidelines.</w:t>
        </w:r>
      </w:ins>
    </w:p>
    <w:p w14:paraId="7A92E331" w14:textId="50765695" w:rsidR="00B54292" w:rsidRDefault="00B54292" w:rsidP="00B54292">
      <w:pPr>
        <w:pStyle w:val="BodyText"/>
        <w:jc w:val="both"/>
        <w:rPr>
          <w:ins w:id="30" w:author="Trainor, Neil" w:date="2021-03-25T15:39:00Z"/>
          <w:rStyle w:val="jlqj4b"/>
          <w:lang w:val="en"/>
        </w:rPr>
      </w:pPr>
      <w:ins w:id="31" w:author="Trainor, Neil" w:date="2021-03-25T15:40:00Z">
        <w:r w:rsidRPr="00B54292">
          <w:rPr>
            <w:rStyle w:val="jlqj4b"/>
            <w:lang w:val="en"/>
          </w:rPr>
          <w:t>IALA Standard 1040 Vessel Traffic Services specifies</w:t>
        </w:r>
        <w:r>
          <w:rPr>
            <w:rStyle w:val="jlqj4b"/>
            <w:lang w:val="en"/>
          </w:rPr>
          <w:t xml:space="preserve"> </w:t>
        </w:r>
        <w:r w:rsidRPr="00B54292">
          <w:rPr>
            <w:rStyle w:val="jlqj4b"/>
            <w:lang w:val="en"/>
          </w:rPr>
          <w:t>the practices associated with the delivery of</w:t>
        </w:r>
        <w:r>
          <w:rPr>
            <w:rStyle w:val="jlqj4b"/>
            <w:lang w:val="en"/>
          </w:rPr>
          <w:t xml:space="preserve"> </w:t>
        </w:r>
        <w:r w:rsidRPr="00B54292">
          <w:rPr>
            <w:rStyle w:val="jlqj4b"/>
            <w:lang w:val="en"/>
          </w:rPr>
          <w:t xml:space="preserve">VTS operations in </w:t>
        </w:r>
        <w:r w:rsidRPr="00B54292">
          <w:rPr>
            <w:rStyle w:val="jlqj4b"/>
            <w:i/>
            <w:lang w:val="en"/>
          </w:rPr>
          <w:t>Recommendation 0127 – VTS Operations</w:t>
        </w:r>
        <w:r w:rsidRPr="00B54292">
          <w:rPr>
            <w:rStyle w:val="jlqj4b"/>
            <w:lang w:val="en"/>
          </w:rPr>
          <w:t>.</w:t>
        </w:r>
      </w:ins>
      <w:ins w:id="32" w:author="Trainor, Neil" w:date="2021-03-25T15:45:00Z">
        <w:r>
          <w:rPr>
            <w:rStyle w:val="jlqj4b"/>
            <w:lang w:val="en"/>
          </w:rPr>
          <w:t xml:space="preserve">  </w:t>
        </w:r>
      </w:ins>
      <w:ins w:id="33" w:author="Trainor, Neil" w:date="2021-03-25T15:46:00Z">
        <w:r>
          <w:rPr>
            <w:rStyle w:val="jlqj4b"/>
            <w:lang w:val="en"/>
          </w:rPr>
          <w:t>R0127 and its associated Guidelines should be read in conjunction with this guideline.</w:t>
        </w:r>
      </w:ins>
    </w:p>
    <w:p w14:paraId="7EB358D9" w14:textId="20A3E063" w:rsidR="00B54292" w:rsidRDefault="007D698F" w:rsidP="00B54292">
      <w:pPr>
        <w:pStyle w:val="Heading1"/>
        <w:rPr>
          <w:ins w:id="34" w:author="Trainor, Neil" w:date="2021-03-25T15:54:00Z"/>
          <w:rStyle w:val="jlqj4b"/>
          <w:caps w:val="0"/>
          <w:lang w:val="en"/>
        </w:rPr>
      </w:pPr>
      <w:bookmarkStart w:id="35" w:name="_Toc67582093"/>
      <w:ins w:id="36" w:author="Trainor, Neil" w:date="2021-03-25T15:47:00Z">
        <w:r>
          <w:rPr>
            <w:rStyle w:val="jlqj4b"/>
            <w:caps w:val="0"/>
            <w:lang w:val="en"/>
          </w:rPr>
          <w:t>OVERVIEW</w:t>
        </w:r>
      </w:ins>
      <w:bookmarkEnd w:id="35"/>
    </w:p>
    <w:p w14:paraId="49E3F38E" w14:textId="77777777" w:rsidR="007D698F" w:rsidRPr="0094365C" w:rsidRDefault="007D698F" w:rsidP="007D698F">
      <w:pPr>
        <w:pStyle w:val="Heading1separatationline"/>
        <w:rPr>
          <w:ins w:id="37" w:author="Trainor, Neil" w:date="2021-03-25T15:47:00Z"/>
        </w:rPr>
      </w:pPr>
    </w:p>
    <w:p w14:paraId="73971137" w14:textId="75DF393B" w:rsidR="00D126F7" w:rsidRPr="00D126F7" w:rsidRDefault="00D126F7" w:rsidP="00D126F7">
      <w:pPr>
        <w:pStyle w:val="BodyText"/>
        <w:jc w:val="both"/>
        <w:rPr>
          <w:ins w:id="38" w:author="Trainor, Neil" w:date="2021-03-25T15:33:00Z"/>
          <w:rStyle w:val="jlqj4b"/>
          <w:lang w:val="en"/>
        </w:rPr>
      </w:pPr>
      <w:ins w:id="39" w:author="Trainor, Neil" w:date="2021-03-25T15:33:00Z">
        <w:r w:rsidRPr="00D126F7">
          <w:rPr>
            <w:rStyle w:val="jlqj4b"/>
            <w:lang w:val="en"/>
          </w:rPr>
          <w:t xml:space="preserve">The advent of MASS is progressing rapidly with many </w:t>
        </w:r>
      </w:ins>
      <w:ins w:id="40" w:author="Trainor, Neil" w:date="2021-03-25T15:58:00Z">
        <w:r w:rsidR="00B11C6D">
          <w:rPr>
            <w:rStyle w:val="jlqj4b"/>
            <w:lang w:val="en"/>
          </w:rPr>
          <w:t>‘test beds’</w:t>
        </w:r>
      </w:ins>
      <w:ins w:id="41" w:author="Trainor, Neil" w:date="2021-03-25T15:33:00Z">
        <w:r w:rsidRPr="00D126F7">
          <w:rPr>
            <w:rStyle w:val="jlqj4b"/>
            <w:lang w:val="en"/>
          </w:rPr>
          <w:t xml:space="preserve"> being conducted world-wide.</w:t>
        </w:r>
      </w:ins>
    </w:p>
    <w:p w14:paraId="057C61E5" w14:textId="77777777" w:rsidR="00D126F7" w:rsidRPr="00D126F7" w:rsidRDefault="00D126F7" w:rsidP="00D126F7">
      <w:pPr>
        <w:pStyle w:val="BodyText"/>
        <w:jc w:val="both"/>
        <w:rPr>
          <w:ins w:id="42" w:author="Trainor, Neil" w:date="2021-03-25T15:33:00Z"/>
          <w:rStyle w:val="jlqj4b"/>
          <w:lang w:val="en"/>
        </w:rPr>
      </w:pPr>
      <w:ins w:id="43" w:author="Trainor, Neil" w:date="2021-03-25T15:33:00Z">
        <w:r w:rsidRPr="00D126F7">
          <w:rPr>
            <w:rStyle w:val="jlqj4b"/>
            <w:lang w:val="en"/>
          </w:rPr>
          <w:t xml:space="preserve">Safety and efficiency is a primary concern for VTS authorities and it will be necessary to achieve a balance in maintaining high safety standards as well as keeping up with rapid technological developments. </w:t>
        </w:r>
      </w:ins>
    </w:p>
    <w:p w14:paraId="4D9D5ADB" w14:textId="77777777" w:rsidR="00D126F7" w:rsidRDefault="00D126F7" w:rsidP="00D126F7">
      <w:pPr>
        <w:pStyle w:val="BodyText"/>
        <w:jc w:val="both"/>
        <w:rPr>
          <w:ins w:id="44" w:author="Trainor, Neil" w:date="2021-03-25T15:33:00Z"/>
          <w:rStyle w:val="jlqj4b"/>
          <w:lang w:val="en"/>
        </w:rPr>
      </w:pPr>
      <w:ins w:id="45" w:author="Trainor, Neil" w:date="2021-03-25T15:33:00Z">
        <w:r w:rsidRPr="00D126F7">
          <w:rPr>
            <w:rStyle w:val="jlqj4b"/>
            <w:lang w:val="en"/>
          </w:rPr>
          <w:t>VTS will undoubtedly have a key role to play with MASS and the preparation of such guidance will assist authorities contribute to the safety and efficiency of vessel movements in the VTS area with the advent of MASS.</w:t>
        </w:r>
      </w:ins>
    </w:p>
    <w:p w14:paraId="3BE5DFE5" w14:textId="25D2DA2E" w:rsidR="00A168D5" w:rsidRPr="006922DC" w:rsidRDefault="00A168D5" w:rsidP="00D126F7">
      <w:pPr>
        <w:pStyle w:val="BodyText"/>
        <w:jc w:val="both"/>
        <w:rPr>
          <w:rStyle w:val="jlqj4b"/>
          <w:lang w:val="en"/>
        </w:rPr>
      </w:pPr>
      <w:del w:id="46" w:author="Trainor, Neil" w:date="2021-03-25T15:48:00Z">
        <w:r w:rsidDel="007D698F">
          <w:rPr>
            <w:rStyle w:val="jlqj4b"/>
            <w:lang w:val="en"/>
          </w:rPr>
          <w:delText xml:space="preserve">At present, </w:delText>
        </w:r>
        <w:r w:rsidR="00534130" w:rsidDel="007D698F">
          <w:rPr>
            <w:rStyle w:val="jlqj4b"/>
            <w:rFonts w:hint="eastAsia"/>
            <w:lang w:val="en" w:eastAsia="zh-CN"/>
          </w:rPr>
          <w:delText>t</w:delText>
        </w:r>
        <w:r w:rsidR="00534130" w:rsidRPr="00534130" w:rsidDel="007D698F">
          <w:rPr>
            <w:rStyle w:val="jlqj4b"/>
            <w:lang w:val="en"/>
          </w:rPr>
          <w:delText xml:space="preserve">he rapid development of </w:delText>
        </w:r>
        <w:r w:rsidR="0057751E" w:rsidRPr="00343576" w:rsidDel="007D698F">
          <w:rPr>
            <w:rFonts w:ascii="Calibri" w:eastAsia="SimSun" w:hAnsi="Calibri"/>
          </w:rPr>
          <w:delText>Maritime Autonomous Surface Ship</w:delText>
        </w:r>
        <w:r w:rsidR="00A82B4A" w:rsidDel="007D698F">
          <w:rPr>
            <w:rStyle w:val="jlqj4b"/>
            <w:lang w:val="en"/>
          </w:rPr>
          <w:delText xml:space="preserve"> (</w:delText>
        </w:r>
        <w:r w:rsidR="0057751E" w:rsidRPr="0057751E" w:rsidDel="007D698F">
          <w:rPr>
            <w:rStyle w:val="jlqj4b"/>
            <w:lang w:val="en"/>
          </w:rPr>
          <w:delText xml:space="preserve">hereinafter referred to as </w:delText>
        </w:r>
        <w:r w:rsidR="0057751E" w:rsidDel="007D698F">
          <w:rPr>
            <w:rStyle w:val="jlqj4b"/>
            <w:lang w:val="en"/>
          </w:rPr>
          <w:delText>MASS</w:delText>
        </w:r>
        <w:r w:rsidR="00A82B4A" w:rsidDel="007D698F">
          <w:rPr>
            <w:rFonts w:ascii="Calibri" w:eastAsia="SimSun" w:hAnsi="Calibri"/>
          </w:rPr>
          <w:delText>)</w:delText>
        </w:r>
        <w:r w:rsidDel="007D698F">
          <w:rPr>
            <w:rStyle w:val="jlqj4b"/>
            <w:lang w:val="en"/>
          </w:rPr>
          <w:delText xml:space="preserve"> has a profound impact on the entire shipping industry.</w:delText>
        </w:r>
        <w:r w:rsidDel="007D698F">
          <w:rPr>
            <w:rStyle w:val="viiyi"/>
            <w:lang w:val="en"/>
          </w:rPr>
          <w:delText xml:space="preserve"> </w:delText>
        </w:r>
        <w:r w:rsidDel="007D698F">
          <w:rPr>
            <w:rStyle w:val="jlqj4b"/>
            <w:lang w:val="en"/>
          </w:rPr>
          <w:delText>Vessel Traffic Service (</w:delText>
        </w:r>
        <w:r w:rsidR="0057751E" w:rsidDel="007D698F">
          <w:rPr>
            <w:rStyle w:val="jlqj4b"/>
            <w:rFonts w:hint="eastAsia"/>
            <w:lang w:val="en" w:eastAsia="zh-CN"/>
          </w:rPr>
          <w:delText>h</w:delText>
        </w:r>
        <w:r w:rsidR="0057751E" w:rsidRPr="0057751E" w:rsidDel="007D698F">
          <w:rPr>
            <w:rStyle w:val="jlqj4b"/>
            <w:lang w:val="en"/>
          </w:rPr>
          <w:delText xml:space="preserve">ereinafter referred to as </w:delText>
        </w:r>
        <w:r w:rsidDel="007D698F">
          <w:rPr>
            <w:rStyle w:val="jlqj4b"/>
            <w:lang w:val="en"/>
          </w:rPr>
          <w:delText>VTS) is an internationally recognized effective measur</w:delText>
        </w:r>
        <w:r w:rsidR="00790058" w:rsidDel="007D698F">
          <w:rPr>
            <w:rStyle w:val="jlqj4b"/>
            <w:lang w:val="en"/>
          </w:rPr>
          <w:delText xml:space="preserve">e to </w:delText>
        </w:r>
        <w:r w:rsidR="007E62A8" w:rsidDel="007D698F">
          <w:rPr>
            <w:rStyle w:val="jlqj4b"/>
            <w:rFonts w:hint="eastAsia"/>
            <w:lang w:val="en" w:eastAsia="zh-CN"/>
          </w:rPr>
          <w:delText>promote</w:delText>
        </w:r>
        <w:r w:rsidR="00790058" w:rsidDel="007D698F">
          <w:rPr>
            <w:rStyle w:val="jlqj4b"/>
            <w:lang w:val="en"/>
          </w:rPr>
          <w:delText xml:space="preserve"> the safety of ships</w:delText>
        </w:r>
        <w:r w:rsidR="00790058" w:rsidDel="007D698F">
          <w:rPr>
            <w:rStyle w:val="jlqj4b"/>
            <w:lang w:val="en" w:eastAsia="zh-CN"/>
          </w:rPr>
          <w:delText>’</w:delText>
        </w:r>
        <w:r w:rsidDel="007D698F">
          <w:rPr>
            <w:rStyle w:val="jlqj4b"/>
            <w:lang w:val="en"/>
          </w:rPr>
          <w:delText xml:space="preserve"> navigation, and the development of MASS will inevitab</w:delText>
        </w:r>
        <w:r w:rsidRPr="006922DC" w:rsidDel="007D698F">
          <w:rPr>
            <w:rStyle w:val="jlqj4b"/>
            <w:lang w:val="en"/>
          </w:rPr>
          <w:delText xml:space="preserve">ly </w:delText>
        </w:r>
        <w:r w:rsidR="00DA006F" w:rsidRPr="006922DC" w:rsidDel="007D698F">
          <w:rPr>
            <w:rStyle w:val="jlqj4b"/>
            <w:lang w:val="en"/>
          </w:rPr>
          <w:delText>have</w:delText>
        </w:r>
        <w:r w:rsidRPr="006922DC" w:rsidDel="007D698F">
          <w:rPr>
            <w:rStyle w:val="jlqj4b"/>
            <w:lang w:val="en"/>
          </w:rPr>
          <w:delText xml:space="preserve"> a great impact on it</w:delText>
        </w:r>
      </w:del>
      <w:r w:rsidRPr="006922DC">
        <w:rPr>
          <w:rStyle w:val="jlqj4b"/>
          <w:lang w:val="en"/>
        </w:rPr>
        <w:t xml:space="preserve">. </w:t>
      </w:r>
    </w:p>
    <w:p w14:paraId="3F4CBAE2" w14:textId="77777777" w:rsidR="00B11C6D" w:rsidRDefault="00A168D5" w:rsidP="008F4E89">
      <w:pPr>
        <w:pStyle w:val="BodyText"/>
        <w:jc w:val="both"/>
        <w:rPr>
          <w:ins w:id="47" w:author="Trainor, Neil" w:date="2021-03-25T16:05:00Z"/>
          <w:rStyle w:val="jlqj4b"/>
          <w:lang w:val="en"/>
        </w:rPr>
      </w:pPr>
      <w:r w:rsidRPr="006922DC">
        <w:rPr>
          <w:rStyle w:val="jlqj4b"/>
          <w:lang w:val="en"/>
        </w:rPr>
        <w:t xml:space="preserve">From </w:t>
      </w:r>
      <w:ins w:id="48" w:author="Trainor, Neil" w:date="2021-03-25T15:48:00Z">
        <w:r w:rsidR="007D698F">
          <w:rPr>
            <w:rStyle w:val="jlqj4b"/>
            <w:lang w:val="en"/>
          </w:rPr>
          <w:t xml:space="preserve">a </w:t>
        </w:r>
      </w:ins>
      <w:r w:rsidRPr="006922DC">
        <w:rPr>
          <w:rStyle w:val="jlqj4b"/>
          <w:lang w:val="en"/>
        </w:rPr>
        <w:t>VTS</w:t>
      </w:r>
      <w:ins w:id="49" w:author="Trainor, Neil" w:date="2021-03-25T15:48:00Z">
        <w:r w:rsidR="007D698F">
          <w:rPr>
            <w:rStyle w:val="jlqj4b"/>
            <w:lang w:val="en"/>
          </w:rPr>
          <w:t xml:space="preserve"> perspective</w:t>
        </w:r>
      </w:ins>
      <w:r w:rsidRPr="006922DC">
        <w:rPr>
          <w:rStyle w:val="jlqj4b"/>
          <w:lang w:val="en"/>
        </w:rPr>
        <w:t xml:space="preserve">, the </w:t>
      </w:r>
      <w:ins w:id="50" w:author="Trainor, Neil" w:date="2021-03-25T15:59:00Z">
        <w:r w:rsidR="00B11C6D">
          <w:rPr>
            <w:rStyle w:val="jlqj4b"/>
            <w:lang w:val="en"/>
          </w:rPr>
          <w:t xml:space="preserve">advent of MASS </w:t>
        </w:r>
      </w:ins>
      <w:ins w:id="51" w:author="Trainor, Neil" w:date="2021-03-25T16:05:00Z">
        <w:r w:rsidR="00B11C6D">
          <w:rPr>
            <w:rStyle w:val="jlqj4b"/>
            <w:lang w:val="en"/>
          </w:rPr>
          <w:t>will have a</w:t>
        </w:r>
      </w:ins>
      <w:ins w:id="52" w:author="Trainor, Neil" w:date="2021-03-25T15:59:00Z">
        <w:r w:rsidR="00B11C6D">
          <w:rPr>
            <w:rStyle w:val="jlqj4b"/>
            <w:lang w:val="en"/>
          </w:rPr>
          <w:t xml:space="preserve"> significant implications </w:t>
        </w:r>
      </w:ins>
      <w:ins w:id="53" w:author="Trainor, Neil" w:date="2021-03-25T16:00:00Z">
        <w:r w:rsidR="00B11C6D">
          <w:rPr>
            <w:rStyle w:val="jlqj4b"/>
            <w:lang w:val="en"/>
          </w:rPr>
          <w:t xml:space="preserve">for how VTS </w:t>
        </w:r>
        <w:r w:rsidR="00B11C6D" w:rsidRPr="00B11C6D">
          <w:rPr>
            <w:rStyle w:val="jlqj4b"/>
            <w:lang w:val="en"/>
          </w:rPr>
          <w:t>interact</w:t>
        </w:r>
      </w:ins>
      <w:ins w:id="54" w:author="Trainor, Neil" w:date="2021-03-25T16:01:00Z">
        <w:r w:rsidR="00B11C6D">
          <w:rPr>
            <w:rStyle w:val="jlqj4b"/>
            <w:lang w:val="en"/>
          </w:rPr>
          <w:t xml:space="preserve">s </w:t>
        </w:r>
      </w:ins>
      <w:ins w:id="55" w:author="Trainor, Neil" w:date="2021-03-25T16:00:00Z">
        <w:r w:rsidR="00B11C6D" w:rsidRPr="00B11C6D">
          <w:rPr>
            <w:rStyle w:val="jlqj4b"/>
            <w:lang w:val="en"/>
          </w:rPr>
          <w:t>with traffic</w:t>
        </w:r>
      </w:ins>
      <w:ins w:id="56" w:author="Trainor, Neil" w:date="2021-03-25T16:01:00Z">
        <w:r w:rsidR="00B11C6D">
          <w:rPr>
            <w:rStyle w:val="jlqj4b"/>
            <w:lang w:val="en"/>
          </w:rPr>
          <w:t>, both conventional ships and MASS,</w:t>
        </w:r>
      </w:ins>
      <w:ins w:id="57" w:author="Trainor, Neil" w:date="2021-03-25T16:00:00Z">
        <w:r w:rsidR="00B11C6D" w:rsidRPr="00B11C6D">
          <w:rPr>
            <w:rStyle w:val="jlqj4b"/>
            <w:lang w:val="en"/>
          </w:rPr>
          <w:t xml:space="preserve"> and respond</w:t>
        </w:r>
      </w:ins>
      <w:ins w:id="58" w:author="Trainor, Neil" w:date="2021-03-25T16:01:00Z">
        <w:r w:rsidR="00B11C6D">
          <w:rPr>
            <w:rStyle w:val="jlqj4b"/>
            <w:lang w:val="en"/>
          </w:rPr>
          <w:t>s</w:t>
        </w:r>
      </w:ins>
      <w:ins w:id="59" w:author="Trainor, Neil" w:date="2021-03-25T16:00:00Z">
        <w:r w:rsidR="00B11C6D" w:rsidRPr="00B11C6D">
          <w:rPr>
            <w:rStyle w:val="jlqj4b"/>
            <w:lang w:val="en"/>
          </w:rPr>
          <w:t xml:space="preserve"> to traffic situations developing in its area to mitigate the development of unsafe situations</w:t>
        </w:r>
      </w:ins>
      <w:ins w:id="60" w:author="Trainor, Neil" w:date="2021-03-25T16:01:00Z">
        <w:r w:rsidR="00B11C6D">
          <w:rPr>
            <w:rStyle w:val="jlqj4b"/>
            <w:lang w:val="en"/>
          </w:rPr>
          <w:t xml:space="preserve">.  </w:t>
        </w:r>
      </w:ins>
    </w:p>
    <w:p w14:paraId="02484D71" w14:textId="4CA5A643" w:rsidR="00B11C6D" w:rsidRDefault="00B11C6D" w:rsidP="008F4E89">
      <w:pPr>
        <w:pStyle w:val="BodyText"/>
        <w:jc w:val="both"/>
        <w:rPr>
          <w:ins w:id="61" w:author="Trainor, Neil" w:date="2021-03-25T16:00:00Z"/>
          <w:rStyle w:val="jlqj4b"/>
          <w:lang w:val="en"/>
        </w:rPr>
      </w:pPr>
      <w:ins w:id="62" w:author="Trainor, Neil" w:date="2021-03-25T16:01:00Z">
        <w:r>
          <w:rPr>
            <w:rStyle w:val="jlqj4b"/>
            <w:lang w:val="en"/>
          </w:rPr>
          <w:t>It is anticipated that this will have impl</w:t>
        </w:r>
      </w:ins>
      <w:ins w:id="63" w:author="Trainor, Neil" w:date="2021-03-25T16:02:00Z">
        <w:r>
          <w:rPr>
            <w:rStyle w:val="jlqj4b"/>
            <w:lang w:val="en"/>
          </w:rPr>
          <w:t>i</w:t>
        </w:r>
      </w:ins>
      <w:ins w:id="64" w:author="Trainor, Neil" w:date="2021-03-25T16:01:00Z">
        <w:r>
          <w:rPr>
            <w:rStyle w:val="jlqj4b"/>
            <w:lang w:val="en"/>
          </w:rPr>
          <w:t xml:space="preserve">cations for </w:t>
        </w:r>
      </w:ins>
      <w:ins w:id="65" w:author="Trainor, Neil" w:date="2021-03-25T16:02:00Z">
        <w:r>
          <w:rPr>
            <w:rStyle w:val="jlqj4b"/>
            <w:lang w:val="en"/>
          </w:rPr>
          <w:t>most, if not all, of IALA</w:t>
        </w:r>
      </w:ins>
      <w:ins w:id="66" w:author="Trainor, Neil" w:date="2021-03-25T16:05:00Z">
        <w:r>
          <w:rPr>
            <w:rStyle w:val="jlqj4b"/>
            <w:lang w:val="en"/>
          </w:rPr>
          <w:t xml:space="preserve"> Recommendations and Guidelines relating to VTS.</w:t>
        </w:r>
      </w:ins>
    </w:p>
    <w:p w14:paraId="3B1B4DEF" w14:textId="77777777" w:rsidR="00B11C6D" w:rsidRDefault="00B11C6D" w:rsidP="008F4E89">
      <w:pPr>
        <w:pStyle w:val="BodyText"/>
        <w:jc w:val="both"/>
        <w:rPr>
          <w:ins w:id="67" w:author="Trainor, Neil" w:date="2021-03-25T16:00:00Z"/>
          <w:rStyle w:val="jlqj4b"/>
          <w:lang w:val="en"/>
        </w:rPr>
      </w:pPr>
    </w:p>
    <w:p w14:paraId="7DCCDF49" w14:textId="4579F45E" w:rsidR="0073282D" w:rsidRPr="003E2432" w:rsidDel="00B11C6D" w:rsidRDefault="00A168D5" w:rsidP="008F4E89">
      <w:pPr>
        <w:pStyle w:val="BodyText"/>
        <w:jc w:val="both"/>
        <w:rPr>
          <w:del w:id="68" w:author="Trainor, Neil" w:date="2021-03-25T16:06:00Z"/>
          <w:lang w:val="en"/>
        </w:rPr>
      </w:pPr>
      <w:del w:id="69" w:author="Trainor, Neil" w:date="2021-03-25T16:06:00Z">
        <w:r w:rsidRPr="006922DC" w:rsidDel="00B11C6D">
          <w:rPr>
            <w:rStyle w:val="jlqj4b"/>
            <w:lang w:val="en"/>
          </w:rPr>
          <w:lastRenderedPageBreak/>
          <w:delText xml:space="preserve">relevant standards, </w:delText>
        </w:r>
        <w:r w:rsidR="00AC3494" w:rsidRPr="006922DC" w:rsidDel="00B11C6D">
          <w:rPr>
            <w:rStyle w:val="jlqj4b"/>
            <w:rFonts w:hint="eastAsia"/>
            <w:lang w:val="en" w:eastAsia="zh-CN"/>
          </w:rPr>
          <w:delText>recommenda</w:delText>
        </w:r>
        <w:r w:rsidR="00AC3494" w:rsidRPr="006922DC" w:rsidDel="00B11C6D">
          <w:rPr>
            <w:rStyle w:val="jlqj4b"/>
            <w:lang w:val="en"/>
          </w:rPr>
          <w:delText>tion</w:delText>
        </w:r>
        <w:r w:rsidRPr="006922DC" w:rsidDel="00B11C6D">
          <w:rPr>
            <w:rStyle w:val="jlqj4b"/>
            <w:lang w:val="en"/>
          </w:rPr>
          <w:delText>s</w:delText>
        </w:r>
        <w:r w:rsidR="006568D4" w:rsidRPr="006922DC" w:rsidDel="00B11C6D">
          <w:rPr>
            <w:rStyle w:val="jlqj4b"/>
            <w:lang w:val="en"/>
          </w:rPr>
          <w:delText xml:space="preserve"> and guidelines</w:delText>
        </w:r>
        <w:r w:rsidRPr="006922DC" w:rsidDel="00B11C6D">
          <w:rPr>
            <w:rStyle w:val="jlqj4b"/>
            <w:lang w:val="en"/>
          </w:rPr>
          <w:delText>, and ships in the</w:delText>
        </w:r>
        <w:r w:rsidR="004029EC" w:rsidRPr="006922DC" w:rsidDel="00B11C6D">
          <w:rPr>
            <w:rStyle w:val="jlqj4b"/>
            <w:lang w:val="en"/>
          </w:rPr>
          <w:delText xml:space="preserve"> current</w:delText>
        </w:r>
        <w:r w:rsidR="00276D9A" w:rsidRPr="006922DC" w:rsidDel="00B11C6D">
          <w:rPr>
            <w:rStyle w:val="jlqj4b"/>
            <w:lang w:val="en"/>
          </w:rPr>
          <w:delText xml:space="preserve"> IALA</w:delText>
        </w:r>
        <w:r w:rsidRPr="006922DC" w:rsidDel="00B11C6D">
          <w:rPr>
            <w:rStyle w:val="jlqj4b"/>
            <w:lang w:val="en"/>
          </w:rPr>
          <w:delText xml:space="preserve"> guidelines are </w:delText>
        </w:r>
        <w:r w:rsidR="00790058" w:rsidRPr="006922DC" w:rsidDel="00B11C6D">
          <w:rPr>
            <w:rStyle w:val="jlqj4b"/>
            <w:rFonts w:hint="eastAsia"/>
            <w:lang w:val="en" w:eastAsia="zh-CN"/>
          </w:rPr>
          <w:delText xml:space="preserve">all for </w:delText>
        </w:r>
        <w:r w:rsidR="006568D4" w:rsidRPr="006922DC" w:rsidDel="00B11C6D">
          <w:rPr>
            <w:rStyle w:val="jlqj4b"/>
            <w:lang w:val="en" w:eastAsia="zh-CN"/>
          </w:rPr>
          <w:delText>conventional</w:delText>
        </w:r>
        <w:r w:rsidR="006568D4" w:rsidRPr="006922DC" w:rsidDel="00B11C6D">
          <w:rPr>
            <w:rStyle w:val="jlqj4b"/>
            <w:lang w:val="en"/>
          </w:rPr>
          <w:delText xml:space="preserve"> ships</w:delText>
        </w:r>
      </w:del>
      <w:del w:id="70" w:author="Trainor, Neil" w:date="2021-03-25T15:49:00Z">
        <w:r w:rsidRPr="006922DC" w:rsidDel="007D698F">
          <w:rPr>
            <w:rStyle w:val="jlqj4b"/>
            <w:lang w:val="en"/>
          </w:rPr>
          <w:delText xml:space="preserve"> with crew</w:delText>
        </w:r>
        <w:r w:rsidR="00744EA5" w:rsidRPr="006922DC" w:rsidDel="007D698F">
          <w:rPr>
            <w:rStyle w:val="jlqj4b"/>
            <w:lang w:val="en"/>
          </w:rPr>
          <w:delText xml:space="preserve"> onboard</w:delText>
        </w:r>
      </w:del>
      <w:del w:id="71" w:author="Trainor, Neil" w:date="2021-03-25T16:06:00Z">
        <w:r w:rsidRPr="006922DC" w:rsidDel="00B11C6D">
          <w:rPr>
            <w:rStyle w:val="jlqj4b"/>
            <w:lang w:val="en"/>
          </w:rPr>
          <w:delText>.</w:delText>
        </w:r>
        <w:r w:rsidRPr="006922DC" w:rsidDel="00B11C6D">
          <w:rPr>
            <w:rStyle w:val="viiyi"/>
            <w:lang w:val="en"/>
          </w:rPr>
          <w:delText xml:space="preserve"> </w:delText>
        </w:r>
        <w:r w:rsidRPr="006922DC" w:rsidDel="00B11C6D">
          <w:rPr>
            <w:rStyle w:val="jlqj4b"/>
            <w:lang w:val="en"/>
          </w:rPr>
          <w:delText>When</w:delText>
        </w:r>
        <w:r w:rsidR="00AC3494" w:rsidRPr="006922DC" w:rsidDel="00B11C6D">
          <w:rPr>
            <w:rStyle w:val="jlqj4b"/>
            <w:lang w:val="en"/>
          </w:rPr>
          <w:delText xml:space="preserve"> </w:delText>
        </w:r>
        <w:r w:rsidR="004029EC" w:rsidRPr="006922DC" w:rsidDel="00B11C6D">
          <w:rPr>
            <w:rStyle w:val="jlqj4b"/>
            <w:lang w:val="en"/>
          </w:rPr>
          <w:delText>MASS</w:delText>
        </w:r>
      </w:del>
      <w:del w:id="72" w:author="Trainor, Neil" w:date="2021-03-25T15:49:00Z">
        <w:r w:rsidRPr="006922DC" w:rsidDel="007D698F">
          <w:rPr>
            <w:rStyle w:val="jlqj4b"/>
            <w:lang w:val="en"/>
          </w:rPr>
          <w:delText xml:space="preserve"> enters the VTS area</w:delText>
        </w:r>
      </w:del>
      <w:del w:id="73" w:author="Trainor, Neil" w:date="2021-03-25T16:06:00Z">
        <w:r w:rsidRPr="006922DC" w:rsidDel="00B11C6D">
          <w:rPr>
            <w:rStyle w:val="jlqj4b"/>
            <w:lang w:val="en"/>
          </w:rPr>
          <w:delText xml:space="preserve">, how </w:delText>
        </w:r>
      </w:del>
      <w:del w:id="74" w:author="Trainor, Neil" w:date="2021-03-25T15:49:00Z">
        <w:r w:rsidRPr="006922DC" w:rsidDel="007D698F">
          <w:rPr>
            <w:rStyle w:val="jlqj4b"/>
            <w:lang w:val="en"/>
          </w:rPr>
          <w:delText>the V</w:delText>
        </w:r>
      </w:del>
      <w:del w:id="75" w:author="Trainor, Neil" w:date="2021-03-25T16:06:00Z">
        <w:r w:rsidRPr="006922DC" w:rsidDel="00B11C6D">
          <w:rPr>
            <w:rStyle w:val="jlqj4b"/>
            <w:lang w:val="en"/>
          </w:rPr>
          <w:delText xml:space="preserve">TS </w:delText>
        </w:r>
        <w:r w:rsidR="00AC3494" w:rsidRPr="006922DC" w:rsidDel="00B11C6D">
          <w:rPr>
            <w:rStyle w:val="jlqj4b"/>
            <w:lang w:val="en"/>
          </w:rPr>
          <w:delText>authoritie</w:delText>
        </w:r>
        <w:r w:rsidR="00744EA5" w:rsidRPr="006922DC" w:rsidDel="00B11C6D">
          <w:rPr>
            <w:rStyle w:val="jlqj4b"/>
            <w:lang w:val="en"/>
          </w:rPr>
          <w:delText>s</w:delText>
        </w:r>
        <w:r w:rsidRPr="006922DC" w:rsidDel="00B11C6D">
          <w:rPr>
            <w:rStyle w:val="jlqj4b"/>
            <w:lang w:val="en"/>
          </w:rPr>
          <w:delText xml:space="preserve"> </w:delText>
        </w:r>
      </w:del>
      <w:del w:id="76" w:author="Trainor, Neil" w:date="2021-03-25T15:49:00Z">
        <w:r w:rsidRPr="006922DC" w:rsidDel="007D698F">
          <w:rPr>
            <w:rStyle w:val="jlqj4b"/>
            <w:lang w:val="en"/>
          </w:rPr>
          <w:delText xml:space="preserve">should </w:delText>
        </w:r>
      </w:del>
      <w:del w:id="77" w:author="Trainor, Neil" w:date="2021-03-25T16:06:00Z">
        <w:r w:rsidRPr="006922DC" w:rsidDel="00B11C6D">
          <w:rPr>
            <w:rStyle w:val="jlqj4b"/>
            <w:lang w:val="en"/>
          </w:rPr>
          <w:delText xml:space="preserve">effectively interact with </w:delText>
        </w:r>
      </w:del>
      <w:del w:id="78" w:author="Trainor, Neil" w:date="2021-03-25T15:49:00Z">
        <w:r w:rsidRPr="006922DC" w:rsidDel="007D698F">
          <w:rPr>
            <w:rStyle w:val="jlqj4b"/>
            <w:lang w:val="en"/>
          </w:rPr>
          <w:delText>it</w:delText>
        </w:r>
      </w:del>
      <w:del w:id="79" w:author="Trainor, Neil" w:date="2021-03-25T16:06:00Z">
        <w:r w:rsidRPr="006922DC" w:rsidDel="00B11C6D">
          <w:rPr>
            <w:rStyle w:val="jlqj4b"/>
            <w:lang w:val="en"/>
          </w:rPr>
          <w:delText>, resp</w:delText>
        </w:r>
        <w:r w:rsidDel="00B11C6D">
          <w:rPr>
            <w:rStyle w:val="jlqj4b"/>
            <w:lang w:val="en"/>
          </w:rPr>
          <w:delText xml:space="preserve">ond to emergencies, and how to provide services for both </w:delText>
        </w:r>
        <w:r w:rsidR="006568D4" w:rsidDel="00B11C6D">
          <w:rPr>
            <w:rStyle w:val="jlqj4b"/>
            <w:lang w:val="en"/>
          </w:rPr>
          <w:delText>conventi</w:delText>
        </w:r>
        <w:r w:rsidR="006568D4" w:rsidDel="00B11C6D">
          <w:rPr>
            <w:rStyle w:val="jlqj4b"/>
            <w:rFonts w:hint="eastAsia"/>
            <w:lang w:val="en" w:eastAsia="zh-CN"/>
          </w:rPr>
          <w:delText>on</w:delText>
        </w:r>
        <w:r w:rsidR="006568D4" w:rsidDel="00B11C6D">
          <w:rPr>
            <w:rStyle w:val="jlqj4b"/>
            <w:lang w:val="en"/>
          </w:rPr>
          <w:delText>al</w:delText>
        </w:r>
        <w:r w:rsidDel="00B11C6D">
          <w:rPr>
            <w:rStyle w:val="jlqj4b"/>
            <w:lang w:val="en"/>
          </w:rPr>
          <w:delText xml:space="preserve"> ships and </w:delText>
        </w:r>
        <w:r w:rsidR="004029EC" w:rsidDel="00B11C6D">
          <w:rPr>
            <w:rStyle w:val="jlqj4b"/>
            <w:lang w:val="en"/>
          </w:rPr>
          <w:delText>MASS</w:delText>
        </w:r>
        <w:r w:rsidDel="00B11C6D">
          <w:rPr>
            <w:rStyle w:val="jlqj4b"/>
            <w:lang w:val="en"/>
          </w:rPr>
          <w:delText xml:space="preserve"> are the </w:delText>
        </w:r>
        <w:r w:rsidR="00AC3494" w:rsidDel="00B11C6D">
          <w:rPr>
            <w:rStyle w:val="jlqj4b"/>
            <w:lang w:val="en"/>
          </w:rPr>
          <w:delText xml:space="preserve">present </w:delText>
        </w:r>
        <w:r w:rsidDel="00B11C6D">
          <w:rPr>
            <w:rStyle w:val="jlqj4b"/>
            <w:lang w:val="en"/>
          </w:rPr>
          <w:delText>issues need to be resolved.</w:delText>
        </w:r>
      </w:del>
    </w:p>
    <w:p w14:paraId="5A7F7376" w14:textId="43CBADFD" w:rsidR="00A524B5" w:rsidRPr="006F7B9D" w:rsidDel="00D126F7" w:rsidRDefault="00A82B4A" w:rsidP="00E60717">
      <w:pPr>
        <w:pStyle w:val="Heading1"/>
        <w:rPr>
          <w:del w:id="80" w:author="Trainor, Neil" w:date="2021-03-25T15:33:00Z"/>
        </w:rPr>
      </w:pPr>
      <w:bookmarkStart w:id="81" w:name="_Toc67580038"/>
      <w:bookmarkStart w:id="82" w:name="_Toc67580094"/>
      <w:bookmarkStart w:id="83" w:name="_Toc67581743"/>
      <w:bookmarkStart w:id="84" w:name="_Toc67581885"/>
      <w:bookmarkStart w:id="85" w:name="_Toc67581939"/>
      <w:bookmarkStart w:id="86" w:name="_Toc67582035"/>
      <w:bookmarkStart w:id="87" w:name="_Toc67582094"/>
      <w:del w:id="88" w:author="Trainor, Neil" w:date="2021-03-25T15:33:00Z">
        <w:r w:rsidRPr="00A954BD" w:rsidDel="00D126F7">
          <w:rPr>
            <w:lang w:eastAsia="zh-CN"/>
          </w:rPr>
          <w:delText>Objectives</w:delText>
        </w:r>
        <w:bookmarkEnd w:id="81"/>
        <w:bookmarkEnd w:id="82"/>
        <w:bookmarkEnd w:id="83"/>
        <w:bookmarkEnd w:id="84"/>
        <w:bookmarkEnd w:id="85"/>
        <w:bookmarkEnd w:id="86"/>
        <w:bookmarkEnd w:id="87"/>
      </w:del>
    </w:p>
    <w:p w14:paraId="667D6270" w14:textId="3628A39E" w:rsidR="00A524B5" w:rsidRPr="006F7B9D" w:rsidDel="00D126F7" w:rsidRDefault="00A524B5" w:rsidP="00A524B5">
      <w:pPr>
        <w:pStyle w:val="Heading2separationline"/>
        <w:rPr>
          <w:del w:id="89" w:author="Trainor, Neil" w:date="2021-03-25T15:33:00Z"/>
        </w:rPr>
      </w:pPr>
    </w:p>
    <w:p w14:paraId="334160F8" w14:textId="75AE68C8" w:rsidR="00A82B4A" w:rsidDel="00D126F7" w:rsidRDefault="00A82B4A" w:rsidP="00A82B4A">
      <w:pPr>
        <w:pStyle w:val="Bullet1"/>
        <w:numPr>
          <w:ilvl w:val="0"/>
          <w:numId w:val="0"/>
        </w:numPr>
        <w:rPr>
          <w:del w:id="90" w:author="Trainor, Neil" w:date="2021-03-25T15:33:00Z"/>
          <w:rStyle w:val="jlqj4b"/>
          <w:lang w:val="en"/>
        </w:rPr>
      </w:pPr>
      <w:del w:id="91" w:author="Trainor, Neil" w:date="2021-03-25T15:33:00Z">
        <w:r w:rsidDel="00D126F7">
          <w:rPr>
            <w:rStyle w:val="jlqj4b"/>
            <w:lang w:val="en"/>
          </w:rPr>
          <w:delText xml:space="preserve">This document is to provide reference for </w:delText>
        </w:r>
        <w:r w:rsidR="006568D4" w:rsidDel="00D126F7">
          <w:rPr>
            <w:rStyle w:val="jlqj4b"/>
            <w:lang w:val="en"/>
          </w:rPr>
          <w:delText>Compe</w:delText>
        </w:r>
        <w:r w:rsidR="008735EA" w:rsidDel="00D126F7">
          <w:rPr>
            <w:rStyle w:val="jlqj4b"/>
            <w:rFonts w:hint="eastAsia"/>
            <w:lang w:val="en" w:eastAsia="zh-CN"/>
          </w:rPr>
          <w:delText>te</w:delText>
        </w:r>
        <w:r w:rsidR="006568D4" w:rsidDel="00D126F7">
          <w:rPr>
            <w:rStyle w:val="jlqj4b"/>
            <w:lang w:val="en"/>
          </w:rPr>
          <w:delText>nt authorities and VTS providers</w:delText>
        </w:r>
        <w:r w:rsidDel="00D126F7">
          <w:rPr>
            <w:rStyle w:val="jlqj4b"/>
            <w:lang w:val="en"/>
          </w:rPr>
          <w:delText>:</w:delText>
        </w:r>
      </w:del>
    </w:p>
    <w:p w14:paraId="69D39EEF" w14:textId="52027441" w:rsidR="00A82B4A" w:rsidDel="00D126F7" w:rsidRDefault="00A82B4A" w:rsidP="00A82B4A">
      <w:pPr>
        <w:pStyle w:val="Bullet1"/>
        <w:rPr>
          <w:del w:id="92" w:author="Trainor, Neil" w:date="2021-03-25T15:33:00Z"/>
          <w:lang w:eastAsia="zh-CN"/>
        </w:rPr>
      </w:pPr>
      <w:del w:id="93" w:author="Trainor, Neil" w:date="2021-03-25T15:33:00Z">
        <w:r w:rsidRPr="00A82B4A" w:rsidDel="00D126F7">
          <w:rPr>
            <w:lang w:eastAsia="zh-CN"/>
          </w:rPr>
          <w:delText xml:space="preserve">Provide a method </w:delText>
        </w:r>
        <w:r w:rsidR="004B204B" w:rsidDel="00D126F7">
          <w:rPr>
            <w:lang w:eastAsia="zh-CN"/>
          </w:rPr>
          <w:delText xml:space="preserve">for scoping documents </w:delText>
        </w:r>
        <w:r w:rsidRPr="00A82B4A" w:rsidDel="00D126F7">
          <w:rPr>
            <w:lang w:eastAsia="zh-CN"/>
          </w:rPr>
          <w:delText xml:space="preserve">and summarize the </w:delText>
        </w:r>
        <w:r w:rsidR="004B204B" w:rsidDel="00D126F7">
          <w:rPr>
            <w:lang w:eastAsia="zh-CN"/>
          </w:rPr>
          <w:delText>scoping</w:delText>
        </w:r>
        <w:r w:rsidRPr="00A82B4A" w:rsidDel="00D126F7">
          <w:rPr>
            <w:lang w:eastAsia="zh-CN"/>
          </w:rPr>
          <w:delText xml:space="preserve"> results of related documents </w:delText>
        </w:r>
        <w:r w:rsidR="008735EA" w:rsidDel="00D126F7">
          <w:rPr>
            <w:lang w:eastAsia="zh-CN"/>
          </w:rPr>
          <w:delText>on the adaption of MASS</w:delText>
        </w:r>
        <w:r w:rsidR="00715396" w:rsidDel="00D126F7">
          <w:rPr>
            <w:rFonts w:hint="eastAsia"/>
            <w:lang w:eastAsia="zh-CN"/>
          </w:rPr>
          <w:delText xml:space="preserve">; </w:delText>
        </w:r>
        <w:r w:rsidDel="00D126F7">
          <w:rPr>
            <w:lang w:eastAsia="zh-CN"/>
          </w:rPr>
          <w:delText>and</w:delText>
        </w:r>
        <w:r w:rsidR="008735EA" w:rsidDel="00D126F7">
          <w:rPr>
            <w:lang w:eastAsia="zh-CN"/>
          </w:rPr>
          <w:delText xml:space="preserve"> </w:delText>
        </w:r>
      </w:del>
    </w:p>
    <w:p w14:paraId="58E91199" w14:textId="1F543466" w:rsidR="00295331" w:rsidDel="00D126F7" w:rsidRDefault="004B204B" w:rsidP="003E2432">
      <w:pPr>
        <w:pStyle w:val="Bullet1"/>
        <w:rPr>
          <w:del w:id="94" w:author="Trainor, Neil" w:date="2021-03-25T15:33:00Z"/>
          <w:lang w:eastAsia="zh-CN"/>
        </w:rPr>
      </w:pPr>
      <w:del w:id="95" w:author="Trainor, Neil" w:date="2021-03-25T15:33:00Z">
        <w:r w:rsidDel="00D126F7">
          <w:rPr>
            <w:lang w:eastAsia="zh-CN"/>
          </w:rPr>
          <w:delText>Identify</w:delText>
        </w:r>
        <w:r w:rsidR="00A82B4A" w:rsidRPr="00A82B4A" w:rsidDel="00D126F7">
          <w:rPr>
            <w:lang w:eastAsia="zh-CN"/>
          </w:rPr>
          <w:delText xml:space="preserve"> </w:delText>
        </w:r>
        <w:r w:rsidR="00735FCE" w:rsidDel="00D126F7">
          <w:rPr>
            <w:lang w:eastAsia="zh-CN"/>
          </w:rPr>
          <w:delText>developing</w:delText>
        </w:r>
        <w:r w:rsidR="00A82B4A" w:rsidRPr="00A82B4A" w:rsidDel="00D126F7">
          <w:rPr>
            <w:lang w:eastAsia="zh-CN"/>
          </w:rPr>
          <w:delText xml:space="preserve"> trend</w:delText>
        </w:r>
        <w:r w:rsidDel="00D126F7">
          <w:rPr>
            <w:lang w:eastAsia="zh-CN"/>
          </w:rPr>
          <w:delText>s</w:delText>
        </w:r>
        <w:r w:rsidR="00A82B4A" w:rsidRPr="00A82B4A" w:rsidDel="00D126F7">
          <w:rPr>
            <w:lang w:eastAsia="zh-CN"/>
          </w:rPr>
          <w:delText xml:space="preserve"> </w:delText>
        </w:r>
        <w:r w:rsidDel="00D126F7">
          <w:rPr>
            <w:lang w:eastAsia="zh-CN"/>
          </w:rPr>
          <w:delText>in the delivery of VTS globally</w:delText>
        </w:r>
        <w:r w:rsidR="00A82B4A" w:rsidRPr="00A82B4A" w:rsidDel="00D126F7">
          <w:rPr>
            <w:lang w:eastAsia="zh-CN"/>
          </w:rPr>
          <w:delText>.</w:delText>
        </w:r>
      </w:del>
    </w:p>
    <w:p w14:paraId="1049282B" w14:textId="7708C91B" w:rsidR="006829DF" w:rsidRDefault="004F0130" w:rsidP="00B17E48">
      <w:pPr>
        <w:pStyle w:val="Heading1"/>
        <w:rPr>
          <w:caps w:val="0"/>
          <w:lang w:eastAsia="zh-CN"/>
        </w:rPr>
      </w:pPr>
      <w:bookmarkStart w:id="96" w:name="_Toc67582095"/>
      <w:r w:rsidRPr="004B204B">
        <w:rPr>
          <w:caps w:val="0"/>
          <w:lang w:eastAsia="zh-CN"/>
        </w:rPr>
        <w:t>I</w:t>
      </w:r>
      <w:r w:rsidRPr="00A954BD">
        <w:rPr>
          <w:caps w:val="0"/>
          <w:lang w:eastAsia="zh-CN"/>
        </w:rPr>
        <w:t>MP</w:t>
      </w:r>
      <w:ins w:id="97" w:author="Trainor, Neil" w:date="2021-03-25T16:21:00Z">
        <w:r>
          <w:rPr>
            <w:caps w:val="0"/>
            <w:lang w:eastAsia="zh-CN"/>
          </w:rPr>
          <w:t>LICATIONS FOR VTS</w:t>
        </w:r>
      </w:ins>
      <w:del w:id="98" w:author="Trainor, Neil" w:date="2021-03-25T16:21:00Z">
        <w:r w:rsidR="004B204B" w:rsidRPr="00A954BD" w:rsidDel="004F0130">
          <w:rPr>
            <w:lang w:eastAsia="zh-CN"/>
          </w:rPr>
          <w:delText>act of MASS on VTS</w:delText>
        </w:r>
      </w:del>
      <w:bookmarkEnd w:id="96"/>
    </w:p>
    <w:p w14:paraId="591C5E99" w14:textId="77777777" w:rsidR="006F2E5D" w:rsidRPr="006F2E5D" w:rsidRDefault="006F2E5D" w:rsidP="006F2E5D">
      <w:pPr>
        <w:pStyle w:val="Heading1separatationline"/>
        <w:rPr>
          <w:lang w:eastAsia="zh-CN"/>
        </w:rPr>
      </w:pPr>
    </w:p>
    <w:p w14:paraId="2518C954" w14:textId="23ACF24B" w:rsidR="0073282D" w:rsidRPr="0073282D" w:rsidRDefault="004B204B" w:rsidP="008F4E89">
      <w:pPr>
        <w:pStyle w:val="BodyText"/>
        <w:jc w:val="both"/>
        <w:rPr>
          <w:lang w:val="en"/>
        </w:rPr>
      </w:pPr>
      <w:r>
        <w:rPr>
          <w:rStyle w:val="jlqj4b"/>
          <w:lang w:val="en"/>
        </w:rPr>
        <w:t xml:space="preserve">The </w:t>
      </w:r>
      <w:r w:rsidR="002F29E3">
        <w:rPr>
          <w:rStyle w:val="jlqj4b"/>
          <w:lang w:val="en"/>
        </w:rPr>
        <w:t>main</w:t>
      </w:r>
      <w:r>
        <w:rPr>
          <w:rStyle w:val="jlqj4b"/>
          <w:lang w:val="en"/>
        </w:rPr>
        <w:t xml:space="preserve"> work of VTS is to provide </w:t>
      </w:r>
      <w:r w:rsidR="002F29E3">
        <w:rPr>
          <w:rStyle w:val="jlqj4b"/>
          <w:lang w:val="en"/>
        </w:rPr>
        <w:t>traffic</w:t>
      </w:r>
      <w:r>
        <w:rPr>
          <w:rStyle w:val="jlqj4b"/>
          <w:lang w:val="en"/>
        </w:rPr>
        <w:t xml:space="preserve"> service for ships in the </w:t>
      </w:r>
      <w:r w:rsidR="002F29E3">
        <w:rPr>
          <w:rStyle w:val="jlqj4b"/>
          <w:lang w:val="en"/>
        </w:rPr>
        <w:t>VTS area</w:t>
      </w:r>
      <w:r>
        <w:rPr>
          <w:rStyle w:val="jlqj4b"/>
          <w:lang w:val="en"/>
        </w:rPr>
        <w:t xml:space="preserve">. Therefore, in order to enable VTS to better support the development of </w:t>
      </w:r>
      <w:r w:rsidR="002F29E3">
        <w:rPr>
          <w:rStyle w:val="jlqj4b"/>
          <w:lang w:val="en"/>
        </w:rPr>
        <w:t>MASS</w:t>
      </w:r>
      <w:r>
        <w:rPr>
          <w:rStyle w:val="jlqj4b"/>
          <w:lang w:val="en"/>
        </w:rPr>
        <w:t xml:space="preserve">, the impact of MASS on VTS should be refined to provide a reference for </w:t>
      </w:r>
      <w:r w:rsidR="008735EA">
        <w:rPr>
          <w:rStyle w:val="jlqj4b"/>
          <w:rFonts w:hint="eastAsia"/>
          <w:lang w:val="en" w:eastAsia="zh-CN"/>
        </w:rPr>
        <w:t>the</w:t>
      </w:r>
      <w:r w:rsidR="008735EA">
        <w:rPr>
          <w:rStyle w:val="jlqj4b"/>
          <w:lang w:val="en"/>
        </w:rPr>
        <w:t xml:space="preserve"> </w:t>
      </w:r>
      <w:r>
        <w:rPr>
          <w:rStyle w:val="jlqj4b"/>
          <w:lang w:val="en"/>
        </w:rPr>
        <w:t>future development of VTS.</w:t>
      </w:r>
    </w:p>
    <w:p w14:paraId="02B83EFB" w14:textId="70EAC959" w:rsidR="00EE1116" w:rsidRDefault="002F29E3" w:rsidP="00EE1116">
      <w:pPr>
        <w:pStyle w:val="Heading2"/>
      </w:pPr>
      <w:bookmarkStart w:id="99" w:name="_Toc67582096"/>
      <w:del w:id="100" w:author="Trainor, Neil" w:date="2021-03-25T16:24:00Z">
        <w:r w:rsidRPr="00D434A0" w:rsidDel="004F0130">
          <w:delText xml:space="preserve">Impact </w:delText>
        </w:r>
        <w:r w:rsidR="00184616" w:rsidRPr="00D434A0" w:rsidDel="004F0130">
          <w:delText>on</w:delText>
        </w:r>
        <w:r w:rsidRPr="00D434A0" w:rsidDel="004F0130">
          <w:delText xml:space="preserve"> </w:delText>
        </w:r>
      </w:del>
      <w:del w:id="101" w:author="Trainor, Neil" w:date="2021-03-25T16:26:00Z">
        <w:r w:rsidRPr="00D434A0" w:rsidDel="004F0130">
          <w:delText xml:space="preserve">VTS </w:delText>
        </w:r>
      </w:del>
      <w:r w:rsidR="004F0130" w:rsidRPr="00D434A0">
        <w:rPr>
          <w:caps w:val="0"/>
        </w:rPr>
        <w:t>PERSONNEL</w:t>
      </w:r>
      <w:bookmarkEnd w:id="99"/>
    </w:p>
    <w:p w14:paraId="7154C5A6" w14:textId="77777777" w:rsidR="00EE1116" w:rsidRPr="009B4814" w:rsidRDefault="00EE1116" w:rsidP="00EE1116">
      <w:pPr>
        <w:pStyle w:val="Heading2separationline"/>
      </w:pPr>
    </w:p>
    <w:p w14:paraId="4DD97A47" w14:textId="2DBAB20F" w:rsidR="002F29E3" w:rsidRDefault="002F29E3" w:rsidP="00C05851">
      <w:pPr>
        <w:pStyle w:val="Bullet1"/>
        <w:numPr>
          <w:ilvl w:val="0"/>
          <w:numId w:val="0"/>
        </w:numPr>
        <w:jc w:val="both"/>
      </w:pPr>
      <w:r>
        <w:rPr>
          <w:rStyle w:val="jlqj4b"/>
          <w:lang w:val="en"/>
        </w:rPr>
        <w:t xml:space="preserve">It has been explained that VTS personnel and </w:t>
      </w:r>
      <w:r w:rsidR="00AA5D2F">
        <w:rPr>
          <w:rStyle w:val="jlqj4b"/>
          <w:lang w:val="en"/>
        </w:rPr>
        <w:t>deck officers</w:t>
      </w:r>
      <w:r>
        <w:rPr>
          <w:rStyle w:val="jlqj4b"/>
          <w:lang w:val="en"/>
        </w:rPr>
        <w:t xml:space="preserve"> </w:t>
      </w:r>
      <w:r w:rsidR="00735FCE">
        <w:rPr>
          <w:rStyle w:val="jlqj4b"/>
          <w:lang w:val="en"/>
        </w:rPr>
        <w:t>is</w:t>
      </w:r>
      <w:r>
        <w:rPr>
          <w:rStyle w:val="jlqj4b"/>
          <w:lang w:val="en"/>
        </w:rPr>
        <w:t xml:space="preserve"> a cooperative relationship in </w:t>
      </w:r>
      <w:r w:rsidRPr="00482D10">
        <w:rPr>
          <w:rFonts w:hint="eastAsia"/>
          <w:i/>
        </w:rPr>
        <w:t>Guideline 1149 on VTS Training for Deck Officers (Ed.1.0</w:t>
      </w:r>
      <w:r w:rsidRPr="00482D10">
        <w:rPr>
          <w:i/>
        </w:rPr>
        <w:t>)</w:t>
      </w:r>
      <w:r>
        <w:t>.</w:t>
      </w:r>
      <w:r>
        <w:rPr>
          <w:rStyle w:val="jlqj4b"/>
          <w:lang w:val="en"/>
        </w:rPr>
        <w:t xml:space="preserve"> The introduction of </w:t>
      </w:r>
      <w:r w:rsidR="00482D10">
        <w:rPr>
          <w:rStyle w:val="jlqj4b"/>
          <w:rFonts w:hint="eastAsia"/>
          <w:lang w:val="en" w:eastAsia="zh-CN"/>
        </w:rPr>
        <w:t>MASS</w:t>
      </w:r>
      <w:r>
        <w:rPr>
          <w:rStyle w:val="jlqj4b"/>
          <w:lang w:val="en"/>
        </w:rPr>
        <w:t xml:space="preserve"> may break this relationship. Therefore, VTS personnel need to form a new relationship with MASS to achieve </w:t>
      </w:r>
      <w:r w:rsidR="00735FCE">
        <w:rPr>
          <w:rStyle w:val="jlqj4b"/>
          <w:lang w:val="en"/>
        </w:rPr>
        <w:t xml:space="preserve">to </w:t>
      </w:r>
      <w:r w:rsidR="000537AC">
        <w:rPr>
          <w:rStyle w:val="jlqj4b"/>
          <w:lang w:val="en"/>
        </w:rPr>
        <w:t>protect navigation</w:t>
      </w:r>
      <w:r>
        <w:rPr>
          <w:rStyle w:val="jlqj4b"/>
          <w:lang w:val="en"/>
        </w:rPr>
        <w:t xml:space="preserve"> safety.</w:t>
      </w:r>
    </w:p>
    <w:p w14:paraId="6AECA48D" w14:textId="0894CA91" w:rsidR="0073282D" w:rsidRPr="003E2432" w:rsidRDefault="00114216" w:rsidP="00C05851">
      <w:pPr>
        <w:pStyle w:val="Bullet1"/>
        <w:numPr>
          <w:ilvl w:val="0"/>
          <w:numId w:val="0"/>
        </w:numPr>
        <w:jc w:val="both"/>
        <w:rPr>
          <w:lang w:val="en" w:eastAsia="zh-CN"/>
        </w:rPr>
      </w:pPr>
      <w:r w:rsidRPr="00114216">
        <w:rPr>
          <w:rStyle w:val="jlqj4b"/>
          <w:lang w:val="en" w:eastAsia="zh-CN"/>
        </w:rPr>
        <w:t xml:space="preserve">Future VTS personnel training </w:t>
      </w:r>
      <w:r w:rsidR="000537AC">
        <w:rPr>
          <w:rStyle w:val="jlqj4b"/>
          <w:lang w:val="en" w:eastAsia="zh-CN"/>
        </w:rPr>
        <w:t>should consider</w:t>
      </w:r>
      <w:r w:rsidRPr="00114216">
        <w:rPr>
          <w:rStyle w:val="jlqj4b"/>
          <w:lang w:val="en" w:eastAsia="zh-CN"/>
        </w:rPr>
        <w:t xml:space="preserve"> </w:t>
      </w:r>
      <w:r w:rsidR="000537AC">
        <w:rPr>
          <w:rStyle w:val="jlqj4b"/>
          <w:lang w:val="en" w:eastAsia="zh-CN"/>
        </w:rPr>
        <w:t>the</w:t>
      </w:r>
      <w:r w:rsidRPr="00114216">
        <w:rPr>
          <w:rStyle w:val="jlqj4b"/>
          <w:lang w:val="en" w:eastAsia="zh-CN"/>
        </w:rPr>
        <w:t xml:space="preserve"> understand</w:t>
      </w:r>
      <w:r w:rsidR="000537AC">
        <w:rPr>
          <w:rStyle w:val="jlqj4b"/>
          <w:lang w:val="en" w:eastAsia="zh-CN"/>
        </w:rPr>
        <w:t>ing</w:t>
      </w:r>
      <w:r w:rsidR="005F7CDC">
        <w:rPr>
          <w:rStyle w:val="jlqj4b"/>
          <w:lang w:val="en" w:eastAsia="zh-CN"/>
        </w:rPr>
        <w:t xml:space="preserve"> </w:t>
      </w:r>
      <w:r w:rsidRPr="00114216">
        <w:rPr>
          <w:rStyle w:val="jlqj4b"/>
          <w:lang w:val="en" w:eastAsia="zh-CN"/>
        </w:rPr>
        <w:t xml:space="preserve">navigation characteristics of MASS, </w:t>
      </w:r>
      <w:r w:rsidR="008735EA">
        <w:rPr>
          <w:rStyle w:val="jlqj4b"/>
          <w:rFonts w:hint="eastAsia"/>
          <w:lang w:val="en" w:eastAsia="zh-CN"/>
        </w:rPr>
        <w:t>including</w:t>
      </w:r>
      <w:r w:rsidR="008735EA">
        <w:rPr>
          <w:rStyle w:val="jlqj4b"/>
          <w:lang w:val="en" w:eastAsia="zh-CN"/>
        </w:rPr>
        <w:t xml:space="preserve"> </w:t>
      </w:r>
      <w:r w:rsidRPr="00114216">
        <w:rPr>
          <w:rStyle w:val="jlqj4b"/>
          <w:lang w:val="en" w:eastAsia="zh-CN"/>
        </w:rPr>
        <w:t>new equipmen</w:t>
      </w:r>
      <w:r w:rsidR="005F7CDC">
        <w:rPr>
          <w:rStyle w:val="jlqj4b"/>
          <w:lang w:val="en" w:eastAsia="zh-CN"/>
        </w:rPr>
        <w:t>t of</w:t>
      </w:r>
      <w:r w:rsidRPr="00114216">
        <w:rPr>
          <w:rStyle w:val="jlqj4b"/>
          <w:lang w:val="en" w:eastAsia="zh-CN"/>
        </w:rPr>
        <w:t xml:space="preserve"> MASS, and </w:t>
      </w:r>
      <w:r w:rsidR="00463FF7">
        <w:rPr>
          <w:rStyle w:val="jlqj4b"/>
          <w:lang w:val="en" w:eastAsia="zh-CN"/>
        </w:rPr>
        <w:t xml:space="preserve">specific </w:t>
      </w:r>
      <w:r w:rsidRPr="00114216">
        <w:rPr>
          <w:rStyle w:val="jlqj4b"/>
          <w:lang w:val="en" w:eastAsia="zh-CN"/>
        </w:rPr>
        <w:t>emergency response procedures.</w:t>
      </w:r>
    </w:p>
    <w:p w14:paraId="1D8F6496" w14:textId="02386BCB" w:rsidR="00EE1116" w:rsidRDefault="007020E6" w:rsidP="007020E6">
      <w:pPr>
        <w:pStyle w:val="Heading2"/>
        <w:rPr>
          <w:lang w:eastAsia="zh-CN"/>
        </w:rPr>
      </w:pPr>
      <w:bookmarkStart w:id="102" w:name="_Toc67582097"/>
      <w:del w:id="103" w:author="Trainor, Neil" w:date="2021-03-25T16:24:00Z">
        <w:r w:rsidRPr="00BE6A1D" w:rsidDel="004F0130">
          <w:rPr>
            <w:lang w:eastAsia="zh-CN"/>
          </w:rPr>
          <w:delText xml:space="preserve">Impact </w:delText>
        </w:r>
        <w:r w:rsidR="003E2432" w:rsidDel="004F0130">
          <w:rPr>
            <w:lang w:eastAsia="zh-CN"/>
          </w:rPr>
          <w:delText>ON</w:delText>
        </w:r>
        <w:r w:rsidRPr="00BE6A1D" w:rsidDel="004F0130">
          <w:rPr>
            <w:lang w:eastAsia="zh-CN"/>
          </w:rPr>
          <w:delText xml:space="preserve"> </w:delText>
        </w:r>
      </w:del>
      <w:del w:id="104" w:author="Trainor, Neil" w:date="2021-03-25T16:26:00Z">
        <w:r w:rsidRPr="00BE6A1D" w:rsidDel="004F0130">
          <w:rPr>
            <w:lang w:eastAsia="zh-CN"/>
          </w:rPr>
          <w:delText xml:space="preserve">VTS </w:delText>
        </w:r>
      </w:del>
      <w:r w:rsidR="004F0130">
        <w:rPr>
          <w:caps w:val="0"/>
          <w:lang w:eastAsia="zh-CN"/>
        </w:rPr>
        <w:t>EQUIPMENT</w:t>
      </w:r>
      <w:del w:id="105" w:author="Trainor, Neil" w:date="2021-03-25T16:24:00Z">
        <w:r w:rsidR="004F0130" w:rsidDel="004F0130">
          <w:rPr>
            <w:caps w:val="0"/>
            <w:lang w:eastAsia="zh-CN"/>
          </w:rPr>
          <w:delText>s</w:delText>
        </w:r>
      </w:del>
      <w:bookmarkEnd w:id="102"/>
    </w:p>
    <w:p w14:paraId="2112A317" w14:textId="77777777" w:rsidR="00EE1116" w:rsidRPr="009B4814" w:rsidRDefault="00EE1116" w:rsidP="00EE1116">
      <w:pPr>
        <w:pStyle w:val="Heading2separationline"/>
      </w:pPr>
    </w:p>
    <w:p w14:paraId="3242F933" w14:textId="0E6B60A8" w:rsidR="0073282D" w:rsidRPr="007471FF" w:rsidRDefault="007020E6" w:rsidP="00C05851">
      <w:pPr>
        <w:pStyle w:val="Bullet1"/>
        <w:numPr>
          <w:ilvl w:val="0"/>
          <w:numId w:val="0"/>
        </w:numPr>
        <w:jc w:val="both"/>
        <w:rPr>
          <w:lang w:eastAsia="zh-CN"/>
        </w:rPr>
      </w:pPr>
      <w:r w:rsidRPr="007020E6">
        <w:rPr>
          <w:lang w:eastAsia="zh-CN"/>
        </w:rPr>
        <w:t xml:space="preserve">Within the VTS </w:t>
      </w:r>
      <w:r w:rsidR="005F7CDC">
        <w:rPr>
          <w:lang w:eastAsia="zh-CN"/>
        </w:rPr>
        <w:t>area</w:t>
      </w:r>
      <w:r w:rsidRPr="007020E6">
        <w:rPr>
          <w:lang w:eastAsia="zh-CN"/>
        </w:rPr>
        <w:t>,</w:t>
      </w:r>
      <w:r>
        <w:rPr>
          <w:rFonts w:hint="eastAsia"/>
          <w:lang w:eastAsia="zh-CN"/>
        </w:rPr>
        <w:t xml:space="preserve"> </w:t>
      </w:r>
      <w:r w:rsidRPr="007020E6">
        <w:rPr>
          <w:lang w:eastAsia="zh-CN"/>
        </w:rPr>
        <w:t>the inform</w:t>
      </w:r>
      <w:r>
        <w:rPr>
          <w:lang w:eastAsia="zh-CN"/>
        </w:rPr>
        <w:t>ation transmission between MASS</w:t>
      </w:r>
      <w:r>
        <w:rPr>
          <w:rFonts w:hint="eastAsia"/>
          <w:lang w:eastAsia="zh-CN"/>
        </w:rPr>
        <w:t xml:space="preserve">, </w:t>
      </w:r>
      <w:r>
        <w:rPr>
          <w:lang w:eastAsia="zh-CN"/>
        </w:rPr>
        <w:t>VTS cent</w:t>
      </w:r>
      <w:r w:rsidR="0073282D">
        <w:rPr>
          <w:lang w:eastAsia="zh-CN"/>
        </w:rPr>
        <w:t>re</w:t>
      </w:r>
      <w:r w:rsidRPr="007020E6">
        <w:rPr>
          <w:lang w:eastAsia="zh-CN"/>
        </w:rPr>
        <w:t xml:space="preserve">, and traditional vessels, only </w:t>
      </w:r>
      <w:r w:rsidR="005F7CDC">
        <w:rPr>
          <w:lang w:eastAsia="zh-CN"/>
        </w:rPr>
        <w:t>by</w:t>
      </w:r>
      <w:r>
        <w:rPr>
          <w:rFonts w:hint="eastAsia"/>
          <w:lang w:eastAsia="zh-CN"/>
        </w:rPr>
        <w:t xml:space="preserve"> </w:t>
      </w:r>
      <w:r w:rsidRPr="007020E6">
        <w:rPr>
          <w:rFonts w:hint="eastAsia"/>
          <w:lang w:eastAsia="zh-CN"/>
        </w:rPr>
        <w:t>VHF</w:t>
      </w:r>
      <w:r w:rsidR="005F7CDC">
        <w:rPr>
          <w:rFonts w:hint="eastAsia"/>
          <w:lang w:eastAsia="zh-CN"/>
        </w:rPr>
        <w:t>,</w:t>
      </w:r>
      <w:r w:rsidR="005F7CDC">
        <w:rPr>
          <w:lang w:eastAsia="zh-CN"/>
        </w:rPr>
        <w:t xml:space="preserve"> </w:t>
      </w:r>
      <w:r w:rsidRPr="007020E6">
        <w:rPr>
          <w:rFonts w:hint="eastAsia"/>
          <w:lang w:eastAsia="zh-CN"/>
        </w:rPr>
        <w:t>AIS</w:t>
      </w:r>
      <w:r w:rsidR="005F7CDC">
        <w:rPr>
          <w:lang w:eastAsia="zh-CN"/>
        </w:rPr>
        <w:t xml:space="preserve">, </w:t>
      </w:r>
      <w:proofErr w:type="gramStart"/>
      <w:r w:rsidRPr="007020E6">
        <w:rPr>
          <w:rFonts w:hint="eastAsia"/>
          <w:lang w:eastAsia="zh-CN"/>
        </w:rPr>
        <w:t>VDES</w:t>
      </w:r>
      <w:proofErr w:type="gramEnd"/>
      <w:r>
        <w:rPr>
          <w:rFonts w:hint="eastAsia"/>
          <w:lang w:eastAsia="zh-CN"/>
        </w:rPr>
        <w:t xml:space="preserve"> and other</w:t>
      </w:r>
      <w:r w:rsidRPr="007020E6">
        <w:rPr>
          <w:lang w:eastAsia="zh-CN"/>
        </w:rPr>
        <w:t xml:space="preserve"> traditional visual and auditory communication and interaction, may not reach the current safety level. Therefore, new equipment is needed that can provide reliable means of information exchange to meet the needs of information and data exchange between the VTS and MASS or Shore-based Control </w:t>
      </w:r>
      <w:proofErr w:type="spellStart"/>
      <w:r w:rsidRPr="007020E6">
        <w:rPr>
          <w:lang w:eastAsia="zh-CN"/>
        </w:rPr>
        <w:t>Center</w:t>
      </w:r>
      <w:proofErr w:type="spellEnd"/>
      <w:r w:rsidRPr="007020E6">
        <w:rPr>
          <w:lang w:eastAsia="zh-CN"/>
        </w:rPr>
        <w:t xml:space="preserve"> (SCC).</w:t>
      </w:r>
    </w:p>
    <w:p w14:paraId="5A8E72A1" w14:textId="252BB733" w:rsidR="00EE1116" w:rsidRDefault="007020E6" w:rsidP="007020E6">
      <w:pPr>
        <w:pStyle w:val="Heading2"/>
      </w:pPr>
      <w:bookmarkStart w:id="106" w:name="_Toc67582098"/>
      <w:del w:id="107" w:author="Trainor, Neil" w:date="2021-03-25T16:25:00Z">
        <w:r w:rsidRPr="00BE6A1D" w:rsidDel="004F0130">
          <w:rPr>
            <w:lang w:eastAsia="zh-CN"/>
          </w:rPr>
          <w:delText xml:space="preserve">Impact </w:delText>
        </w:r>
        <w:r w:rsidR="003E2432" w:rsidDel="004F0130">
          <w:rPr>
            <w:lang w:eastAsia="zh-CN"/>
          </w:rPr>
          <w:delText>ON</w:delText>
        </w:r>
        <w:r w:rsidRPr="00BE6A1D" w:rsidDel="004F0130">
          <w:rPr>
            <w:lang w:eastAsia="zh-CN"/>
          </w:rPr>
          <w:delText xml:space="preserve"> </w:delText>
        </w:r>
      </w:del>
      <w:del w:id="108" w:author="Trainor, Neil" w:date="2021-03-25T16:26:00Z">
        <w:r w:rsidRPr="00BE6A1D" w:rsidDel="004F0130">
          <w:rPr>
            <w:lang w:eastAsia="zh-CN"/>
          </w:rPr>
          <w:delText xml:space="preserve">VTS </w:delText>
        </w:r>
      </w:del>
      <w:r w:rsidR="004F0130" w:rsidRPr="00BE6A1D">
        <w:rPr>
          <w:caps w:val="0"/>
          <w:lang w:eastAsia="zh-CN"/>
        </w:rPr>
        <w:t>OPERATING PROCEDURES</w:t>
      </w:r>
      <w:bookmarkEnd w:id="106"/>
    </w:p>
    <w:p w14:paraId="25D060A8" w14:textId="77777777" w:rsidR="00EE1116" w:rsidRPr="009B4814" w:rsidRDefault="00EE1116" w:rsidP="00EE1116">
      <w:pPr>
        <w:pStyle w:val="Heading2separationline"/>
        <w:rPr>
          <w:lang w:eastAsia="zh-CN"/>
        </w:rPr>
      </w:pPr>
    </w:p>
    <w:p w14:paraId="3057FC85" w14:textId="071B2580" w:rsidR="0073282D" w:rsidRDefault="007020E6" w:rsidP="00C05851">
      <w:pPr>
        <w:pStyle w:val="Bullet1"/>
        <w:numPr>
          <w:ilvl w:val="0"/>
          <w:numId w:val="0"/>
        </w:numPr>
        <w:jc w:val="both"/>
        <w:rPr>
          <w:ins w:id="109" w:author="Trainor, Neil" w:date="2021-03-25T16:23:00Z"/>
          <w:lang w:eastAsia="zh-CN"/>
        </w:rPr>
      </w:pPr>
      <w:r w:rsidRPr="007020E6">
        <w:rPr>
          <w:lang w:eastAsia="zh-CN"/>
        </w:rPr>
        <w:t xml:space="preserve">The operating procedures affected by MASS include emergency procedures, internal procedures and external procedures, such as the content and manner of the report </w:t>
      </w:r>
      <w:r>
        <w:rPr>
          <w:lang w:eastAsia="zh-CN"/>
        </w:rPr>
        <w:t xml:space="preserve">of MASS, </w:t>
      </w:r>
      <w:r>
        <w:rPr>
          <w:rFonts w:hint="eastAsia"/>
          <w:lang w:eastAsia="zh-CN"/>
        </w:rPr>
        <w:t>t</w:t>
      </w:r>
      <w:r w:rsidRPr="007020E6">
        <w:rPr>
          <w:lang w:eastAsia="zh-CN"/>
        </w:rPr>
        <w:t>he transmission of transportation organization, and their role in emergency response.</w:t>
      </w:r>
    </w:p>
    <w:p w14:paraId="377A4FC1" w14:textId="5CD5A803" w:rsidR="004F0130" w:rsidRDefault="004F0130" w:rsidP="004F0130">
      <w:pPr>
        <w:pStyle w:val="Heading2"/>
        <w:rPr>
          <w:ins w:id="110" w:author="Trainor, Neil" w:date="2021-03-25T16:24:00Z"/>
          <w:lang w:eastAsia="zh-CN"/>
        </w:rPr>
      </w:pPr>
      <w:bookmarkStart w:id="111" w:name="_Toc67582099"/>
      <w:ins w:id="112" w:author="Trainor, Neil" w:date="2021-03-25T16:23:00Z">
        <w:r>
          <w:rPr>
            <w:lang w:eastAsia="zh-CN"/>
          </w:rPr>
          <w:t>COMMUNICATIONS</w:t>
        </w:r>
      </w:ins>
      <w:bookmarkEnd w:id="111"/>
    </w:p>
    <w:p w14:paraId="481CF42D" w14:textId="77777777" w:rsidR="004F0130" w:rsidRPr="004F0130" w:rsidRDefault="004F0130" w:rsidP="004F0130">
      <w:pPr>
        <w:pStyle w:val="Heading2separationline"/>
        <w:rPr>
          <w:ins w:id="113" w:author="Trainor, Neil" w:date="2021-03-25T16:23:00Z"/>
          <w:lang w:eastAsia="zh-CN"/>
        </w:rPr>
      </w:pPr>
    </w:p>
    <w:p w14:paraId="33CF9FCE" w14:textId="77777777" w:rsidR="004F0130" w:rsidRDefault="004F0130" w:rsidP="00C05851">
      <w:pPr>
        <w:pStyle w:val="Bullet1"/>
        <w:numPr>
          <w:ilvl w:val="0"/>
          <w:numId w:val="0"/>
        </w:numPr>
        <w:jc w:val="both"/>
        <w:rPr>
          <w:ins w:id="114" w:author="Trainor, Neil" w:date="2021-03-25T16:23:00Z"/>
          <w:lang w:eastAsia="zh-CN"/>
        </w:rPr>
      </w:pPr>
    </w:p>
    <w:p w14:paraId="2F24AD90" w14:textId="040CD783" w:rsidR="004F0130" w:rsidRDefault="004F0130" w:rsidP="004F0130">
      <w:pPr>
        <w:pStyle w:val="Heading2"/>
        <w:rPr>
          <w:ins w:id="115" w:author="Trainor, Neil" w:date="2021-03-25T16:24:00Z"/>
          <w:lang w:eastAsia="zh-CN"/>
        </w:rPr>
      </w:pPr>
      <w:bookmarkStart w:id="116" w:name="_Toc67582100"/>
      <w:ins w:id="117" w:author="Trainor, Neil" w:date="2021-03-25T16:23:00Z">
        <w:r>
          <w:rPr>
            <w:lang w:eastAsia="zh-CN"/>
          </w:rPr>
          <w:t>REPORTING REQUIREMENTS</w:t>
        </w:r>
      </w:ins>
      <w:bookmarkEnd w:id="116"/>
    </w:p>
    <w:p w14:paraId="7BB46473" w14:textId="77777777" w:rsidR="004F0130" w:rsidRPr="004F0130" w:rsidRDefault="004F0130" w:rsidP="004F0130">
      <w:pPr>
        <w:pStyle w:val="Heading2separationline"/>
        <w:rPr>
          <w:ins w:id="118" w:author="Trainor, Neil" w:date="2021-03-25T16:23:00Z"/>
          <w:lang w:eastAsia="zh-CN"/>
        </w:rPr>
      </w:pPr>
    </w:p>
    <w:p w14:paraId="0C351653" w14:textId="77777777" w:rsidR="004F0130" w:rsidRPr="007471FF" w:rsidRDefault="004F0130" w:rsidP="00C05851">
      <w:pPr>
        <w:pStyle w:val="Bullet1"/>
        <w:numPr>
          <w:ilvl w:val="0"/>
          <w:numId w:val="0"/>
        </w:numPr>
        <w:jc w:val="both"/>
        <w:rPr>
          <w:lang w:eastAsia="zh-CN"/>
        </w:rPr>
      </w:pPr>
    </w:p>
    <w:p w14:paraId="6F80EA3F" w14:textId="39A76A16" w:rsidR="00EE1116" w:rsidRPr="006922DC" w:rsidRDefault="00CF2C86" w:rsidP="00CF2C86">
      <w:pPr>
        <w:pStyle w:val="Heading2"/>
        <w:rPr>
          <w:lang w:eastAsia="zh-CN"/>
        </w:rPr>
      </w:pPr>
      <w:bookmarkStart w:id="119" w:name="_Toc67582101"/>
      <w:del w:id="120" w:author="Trainor, Neil" w:date="2021-03-25T16:25:00Z">
        <w:r w:rsidRPr="00966319" w:rsidDel="004F0130">
          <w:rPr>
            <w:lang w:eastAsia="zh-CN"/>
          </w:rPr>
          <w:delText xml:space="preserve">Impact </w:delText>
        </w:r>
        <w:r w:rsidR="003E2432" w:rsidDel="004F0130">
          <w:rPr>
            <w:lang w:eastAsia="zh-CN"/>
          </w:rPr>
          <w:delText>ON</w:delText>
        </w:r>
        <w:r w:rsidRPr="00966319" w:rsidDel="004F0130">
          <w:rPr>
            <w:lang w:eastAsia="zh-CN"/>
          </w:rPr>
          <w:delText xml:space="preserve"> </w:delText>
        </w:r>
      </w:del>
      <w:del w:id="121" w:author="Trainor, Neil" w:date="2021-03-25T16:26:00Z">
        <w:r w:rsidRPr="006922DC" w:rsidDel="004F0130">
          <w:rPr>
            <w:lang w:eastAsia="zh-CN"/>
          </w:rPr>
          <w:delText xml:space="preserve">VTS </w:delText>
        </w:r>
      </w:del>
      <w:r w:rsidR="008735EA" w:rsidRPr="006922DC">
        <w:rPr>
          <w:lang w:eastAsia="zh-CN"/>
        </w:rPr>
        <w:t>INSTRUMENTS</w:t>
      </w:r>
      <w:bookmarkEnd w:id="119"/>
    </w:p>
    <w:p w14:paraId="3FA770B1" w14:textId="77777777" w:rsidR="00EE1116" w:rsidRPr="009B4814" w:rsidRDefault="00EE1116" w:rsidP="00EE1116">
      <w:pPr>
        <w:pStyle w:val="Heading2separationline"/>
        <w:rPr>
          <w:lang w:eastAsia="zh-CN"/>
        </w:rPr>
      </w:pPr>
    </w:p>
    <w:p w14:paraId="2B0BA488" w14:textId="003C3CC9" w:rsidR="0073282D" w:rsidRPr="007471FF" w:rsidRDefault="00A1220A" w:rsidP="00C05851">
      <w:pPr>
        <w:pStyle w:val="Bullet1"/>
        <w:numPr>
          <w:ilvl w:val="0"/>
          <w:numId w:val="0"/>
        </w:numPr>
        <w:jc w:val="both"/>
        <w:rPr>
          <w:lang w:eastAsia="zh-CN"/>
        </w:rPr>
      </w:pPr>
      <w:r w:rsidRPr="00A1220A">
        <w:rPr>
          <w:lang w:eastAsia="zh-CN"/>
        </w:rPr>
        <w:t xml:space="preserve">According to </w:t>
      </w:r>
      <w:r w:rsidRPr="00A1220A">
        <w:rPr>
          <w:i/>
          <w:lang w:eastAsia="zh-CN"/>
        </w:rPr>
        <w:t>IALA Standards S1040 (edition 1.1)</w:t>
      </w:r>
      <w:r w:rsidRPr="00A1220A">
        <w:rPr>
          <w:lang w:eastAsia="zh-CN"/>
        </w:rPr>
        <w:t xml:space="preserve">, there are 4 standards, 15 recommendations and 34 guidelines related to VTS at present. The contents of these documents are all for traditional vessels and traditional VTS. Some provisions do not meet the requirements of MASS and future VTS. Therefore, these documents need to be reviewed, </w:t>
      </w:r>
      <w:r w:rsidR="00966319">
        <w:rPr>
          <w:lang w:eastAsia="zh-CN"/>
        </w:rPr>
        <w:t xml:space="preserve">and </w:t>
      </w:r>
      <w:r w:rsidRPr="00A1220A">
        <w:rPr>
          <w:lang w:eastAsia="zh-CN"/>
        </w:rPr>
        <w:t>the content do not meet the requirements should be revised.</w:t>
      </w:r>
      <w:r w:rsidR="006D2E90" w:rsidRPr="006D2E90">
        <w:t xml:space="preserve"> </w:t>
      </w:r>
      <w:r w:rsidR="006D2E90" w:rsidRPr="006D2E90">
        <w:rPr>
          <w:lang w:eastAsia="zh-CN"/>
        </w:rPr>
        <w:t xml:space="preserve">Refer to IMO documents </w:t>
      </w:r>
      <w:r w:rsidR="006D2E90">
        <w:rPr>
          <w:rFonts w:hint="eastAsia"/>
          <w:lang w:eastAsia="zh-CN"/>
        </w:rPr>
        <w:t>scoping</w:t>
      </w:r>
      <w:r w:rsidR="006D2E90" w:rsidRPr="006D2E90">
        <w:rPr>
          <w:lang w:eastAsia="zh-CN"/>
        </w:rPr>
        <w:t xml:space="preserve"> method, </w:t>
      </w:r>
      <w:r w:rsidR="006D2E90" w:rsidRPr="006D2E90">
        <w:rPr>
          <w:lang w:eastAsia="zh-CN"/>
        </w:rPr>
        <w:lastRenderedPageBreak/>
        <w:t>considering the characteristics of the VTS document, thi</w:t>
      </w:r>
      <w:r w:rsidR="006D2E90" w:rsidRPr="006922DC">
        <w:rPr>
          <w:lang w:eastAsia="zh-CN"/>
        </w:rPr>
        <w:t>s gui</w:t>
      </w:r>
      <w:r w:rsidR="00966319" w:rsidRPr="006922DC">
        <w:rPr>
          <w:lang w:eastAsia="zh-CN"/>
        </w:rPr>
        <w:t>deline</w:t>
      </w:r>
      <w:r w:rsidR="006D2E90" w:rsidRPr="006922DC">
        <w:rPr>
          <w:lang w:eastAsia="zh-CN"/>
        </w:rPr>
        <w:t xml:space="preserve"> provided </w:t>
      </w:r>
      <w:r w:rsidR="00966319" w:rsidRPr="006922DC">
        <w:rPr>
          <w:lang w:eastAsia="zh-CN"/>
        </w:rPr>
        <w:t>scoping</w:t>
      </w:r>
      <w:r w:rsidR="006D2E90" w:rsidRPr="006922DC">
        <w:rPr>
          <w:lang w:eastAsia="zh-CN"/>
        </w:rPr>
        <w:t xml:space="preserve"> metho</w:t>
      </w:r>
      <w:r w:rsidR="006D2E90" w:rsidRPr="006D2E90">
        <w:rPr>
          <w:lang w:eastAsia="zh-CN"/>
        </w:rPr>
        <w:t xml:space="preserve">d in annex A, and listed IALA - VTS </w:t>
      </w:r>
      <w:r w:rsidR="006D2E90">
        <w:rPr>
          <w:lang w:eastAsia="zh-CN"/>
        </w:rPr>
        <w:t>documents affected by the MASS</w:t>
      </w:r>
      <w:r w:rsidR="006D2E90">
        <w:rPr>
          <w:rFonts w:hint="eastAsia"/>
          <w:lang w:eastAsia="zh-CN"/>
        </w:rPr>
        <w:t xml:space="preserve"> </w:t>
      </w:r>
      <w:r w:rsidR="006D2E90" w:rsidRPr="006D2E90">
        <w:rPr>
          <w:lang w:eastAsia="zh-CN"/>
        </w:rPr>
        <w:t>and summarizes the result in annex B.</w:t>
      </w:r>
    </w:p>
    <w:p w14:paraId="5ED63674" w14:textId="735A2DB1" w:rsidR="00EE1116" w:rsidRDefault="00034DE5" w:rsidP="00034DE5">
      <w:pPr>
        <w:pStyle w:val="Heading2"/>
        <w:rPr>
          <w:lang w:eastAsia="zh-CN"/>
        </w:rPr>
      </w:pPr>
      <w:bookmarkStart w:id="122" w:name="_Toc67582102"/>
      <w:r w:rsidRPr="00034DE5">
        <w:rPr>
          <w:lang w:eastAsia="zh-CN"/>
        </w:rPr>
        <w:t>NETWORK SECURITY</w:t>
      </w:r>
      <w:bookmarkEnd w:id="122"/>
    </w:p>
    <w:p w14:paraId="5AF3E717" w14:textId="77777777" w:rsidR="00EE1116" w:rsidRPr="009B4814" w:rsidRDefault="00EE1116" w:rsidP="00EE1116">
      <w:pPr>
        <w:pStyle w:val="Heading2separationline"/>
      </w:pPr>
    </w:p>
    <w:p w14:paraId="6BD245AE" w14:textId="39ECF289" w:rsidR="00E12E2D" w:rsidRPr="00E12E2D" w:rsidRDefault="00034DE5" w:rsidP="00E10B37">
      <w:pPr>
        <w:pStyle w:val="Bullet1"/>
        <w:numPr>
          <w:ilvl w:val="0"/>
          <w:numId w:val="0"/>
        </w:numPr>
        <w:jc w:val="both"/>
        <w:rPr>
          <w:lang w:eastAsia="zh-CN"/>
        </w:rPr>
      </w:pPr>
      <w:r w:rsidRPr="00034DE5">
        <w:rPr>
          <w:lang w:eastAsia="zh-CN"/>
        </w:rPr>
        <w:t xml:space="preserve">Considering </w:t>
      </w:r>
      <w:r w:rsidR="00E12E2D" w:rsidRPr="00E12E2D">
        <w:rPr>
          <w:lang w:eastAsia="zh-CN"/>
        </w:rPr>
        <w:t>the increasing frequency of hacker attacks on ships and shipping companies in recent years,</w:t>
      </w:r>
      <w:r w:rsidR="00E12E2D">
        <w:rPr>
          <w:lang w:eastAsia="zh-CN"/>
        </w:rPr>
        <w:t xml:space="preserve"> and </w:t>
      </w:r>
      <w:r w:rsidRPr="00034DE5">
        <w:rPr>
          <w:lang w:eastAsia="zh-CN"/>
        </w:rPr>
        <w:t xml:space="preserve">the technical characteristics of MASS, </w:t>
      </w:r>
      <w:r w:rsidR="00E12E2D" w:rsidRPr="00E12E2D">
        <w:rPr>
          <w:lang w:eastAsia="zh-CN"/>
        </w:rPr>
        <w:t>the interaction between VTS and MASS or MASS remote control stations will be complet</w:t>
      </w:r>
      <w:r w:rsidR="00E12E2D">
        <w:rPr>
          <w:lang w:eastAsia="zh-CN"/>
        </w:rPr>
        <w:t>ely exposed to cyber hackers. O</w:t>
      </w:r>
      <w:r w:rsidR="00E12E2D" w:rsidRPr="00E12E2D">
        <w:rPr>
          <w:lang w:eastAsia="zh-CN"/>
        </w:rPr>
        <w:t>nce it is successfully attacked by hackers, it will pose a major threat to maritime traffic safety and marine environmental protection in the VTS area.</w:t>
      </w:r>
      <w:r w:rsidR="00E12E2D">
        <w:rPr>
          <w:rFonts w:hint="eastAsia"/>
          <w:lang w:eastAsia="zh-CN"/>
        </w:rPr>
        <w:t xml:space="preserve"> </w:t>
      </w:r>
      <w:r w:rsidR="00E12E2D">
        <w:rPr>
          <w:lang w:eastAsia="zh-CN"/>
        </w:rPr>
        <w:t xml:space="preserve">Therefore, </w:t>
      </w:r>
      <w:r w:rsidRPr="00034DE5">
        <w:rPr>
          <w:lang w:eastAsia="zh-CN"/>
        </w:rPr>
        <w:t>network security must be paid enough attention.</w:t>
      </w:r>
    </w:p>
    <w:p w14:paraId="3BB4E968" w14:textId="25EF7087" w:rsidR="00EE1116" w:rsidRDefault="00A954BD" w:rsidP="005A2DFD">
      <w:pPr>
        <w:pStyle w:val="Heading2"/>
        <w:rPr>
          <w:lang w:eastAsia="zh-CN"/>
        </w:rPr>
      </w:pPr>
      <w:r>
        <w:rPr>
          <w:rFonts w:hint="eastAsia"/>
          <w:lang w:eastAsia="zh-CN"/>
        </w:rPr>
        <w:t xml:space="preserve"> </w:t>
      </w:r>
      <w:bookmarkStart w:id="123" w:name="_Toc67582103"/>
      <w:r w:rsidR="005A2DFD" w:rsidRPr="005A2DFD">
        <w:rPr>
          <w:lang w:eastAsia="zh-CN"/>
        </w:rPr>
        <w:t>OTHER</w:t>
      </w:r>
      <w:bookmarkEnd w:id="123"/>
    </w:p>
    <w:p w14:paraId="266B03FE" w14:textId="77777777" w:rsidR="00EE1116" w:rsidRPr="009B4814" w:rsidRDefault="00EE1116" w:rsidP="00EE1116">
      <w:pPr>
        <w:pStyle w:val="Heading2separationline"/>
      </w:pPr>
    </w:p>
    <w:p w14:paraId="7284DD25" w14:textId="1F4CA7F6" w:rsidR="00EE1116" w:rsidRPr="007471FF" w:rsidRDefault="009E6C32" w:rsidP="00EE1116">
      <w:pPr>
        <w:pStyle w:val="Bullet1"/>
        <w:numPr>
          <w:ilvl w:val="0"/>
          <w:numId w:val="0"/>
        </w:numPr>
      </w:pPr>
      <w:r>
        <w:t>XXXXXXXXXX</w:t>
      </w:r>
    </w:p>
    <w:p w14:paraId="66C88283" w14:textId="6DBCB78B" w:rsidR="003E5A96" w:rsidRDefault="00B45E4D" w:rsidP="00B45E4D">
      <w:pPr>
        <w:pStyle w:val="Heading1"/>
      </w:pPr>
      <w:bookmarkStart w:id="124" w:name="_Toc67582104"/>
      <w:r w:rsidRPr="00B45E4D">
        <w:rPr>
          <w:lang w:eastAsia="zh-CN"/>
        </w:rPr>
        <w:t>Methods of scoping VTS documents</w:t>
      </w:r>
      <w:bookmarkEnd w:id="124"/>
    </w:p>
    <w:p w14:paraId="1E0AD15A" w14:textId="77777777" w:rsidR="003E5A96" w:rsidRPr="003E5A96" w:rsidRDefault="003E5A96" w:rsidP="003E5A96">
      <w:pPr>
        <w:pStyle w:val="Heading1separatationline"/>
      </w:pPr>
    </w:p>
    <w:p w14:paraId="2871AF66" w14:textId="22DCC4EE" w:rsidR="00B45E4D" w:rsidRDefault="00B45E4D" w:rsidP="00C05851">
      <w:pPr>
        <w:pStyle w:val="BodyText"/>
        <w:jc w:val="both"/>
        <w:rPr>
          <w:lang w:eastAsia="zh-CN"/>
        </w:rPr>
      </w:pPr>
      <w:bookmarkStart w:id="125" w:name="_Hlk52613812"/>
      <w:r w:rsidRPr="00F42318">
        <w:rPr>
          <w:lang w:eastAsia="zh-CN"/>
        </w:rPr>
        <w:t xml:space="preserve">The purpose of this section is to evaluate the possible impact of </w:t>
      </w:r>
      <w:r>
        <w:rPr>
          <w:lang w:eastAsia="zh-CN"/>
        </w:rPr>
        <w:t>MASS</w:t>
      </w:r>
      <w:r w:rsidRPr="00F42318">
        <w:rPr>
          <w:lang w:eastAsia="zh-CN"/>
        </w:rPr>
        <w:t xml:space="preserve"> on the existing </w:t>
      </w:r>
      <w:r>
        <w:rPr>
          <w:lang w:eastAsia="zh-CN"/>
        </w:rPr>
        <w:t xml:space="preserve">IALA-VTS </w:t>
      </w:r>
      <w:r w:rsidRPr="00F42318">
        <w:rPr>
          <w:lang w:eastAsia="zh-CN"/>
        </w:rPr>
        <w:t>documents and provide refer</w:t>
      </w:r>
      <w:r w:rsidRPr="006922DC">
        <w:rPr>
          <w:lang w:eastAsia="zh-CN"/>
        </w:rPr>
        <w:t xml:space="preserve">ence for </w:t>
      </w:r>
      <w:r w:rsidR="006922DC">
        <w:rPr>
          <w:rFonts w:hint="eastAsia"/>
          <w:lang w:eastAsia="zh-CN"/>
        </w:rPr>
        <w:t>competent</w:t>
      </w:r>
      <w:r w:rsidR="006922DC">
        <w:rPr>
          <w:lang w:eastAsia="zh-CN"/>
        </w:rPr>
        <w:t xml:space="preserve"> </w:t>
      </w:r>
      <w:r w:rsidRPr="006922DC">
        <w:rPr>
          <w:lang w:eastAsia="zh-CN"/>
        </w:rPr>
        <w:t>authorities.</w:t>
      </w:r>
    </w:p>
    <w:p w14:paraId="2C62AF87" w14:textId="2AFA8B10" w:rsidR="00B45E4D" w:rsidRDefault="00B45E4D" w:rsidP="00C05851">
      <w:pPr>
        <w:pStyle w:val="BodyText"/>
        <w:jc w:val="both"/>
        <w:rPr>
          <w:lang w:eastAsia="zh-CN"/>
        </w:rPr>
      </w:pPr>
      <w:r>
        <w:rPr>
          <w:rFonts w:hint="eastAsia"/>
          <w:lang w:eastAsia="zh-CN"/>
        </w:rPr>
        <w:t>T</w:t>
      </w:r>
      <w:r>
        <w:rPr>
          <w:lang w:eastAsia="zh-CN"/>
        </w:rPr>
        <w:t>his Method sorts out four differen</w:t>
      </w:r>
      <w:r w:rsidRPr="006922DC">
        <w:rPr>
          <w:lang w:eastAsia="zh-CN"/>
        </w:rPr>
        <w:t>t degrees of autonom</w:t>
      </w:r>
      <w:r w:rsidRPr="006922DC">
        <w:rPr>
          <w:rFonts w:hint="eastAsia"/>
          <w:lang w:eastAsia="zh-CN"/>
        </w:rPr>
        <w:t>ous</w:t>
      </w:r>
      <w:r w:rsidRPr="006922DC">
        <w:rPr>
          <w:lang w:eastAsia="zh-CN"/>
        </w:rPr>
        <w:t xml:space="preserve"> </w:t>
      </w:r>
      <w:r w:rsidRPr="006922DC">
        <w:rPr>
          <w:rFonts w:hint="eastAsia"/>
          <w:lang w:eastAsia="zh-CN"/>
        </w:rPr>
        <w:t>ships</w:t>
      </w:r>
      <w:r w:rsidRPr="006922DC">
        <w:rPr>
          <w:lang w:eastAsia="zh-CN"/>
        </w:rPr>
        <w:t>, which is divided into two steps (Refer to Annex A for specific operation process)</w:t>
      </w:r>
      <w:r w:rsidR="00966319" w:rsidRPr="006922DC">
        <w:rPr>
          <w:lang w:eastAsia="zh-CN"/>
        </w:rPr>
        <w:t>.</w:t>
      </w:r>
    </w:p>
    <w:p w14:paraId="60F48EDB" w14:textId="77777777" w:rsidR="00B45E4D" w:rsidRDefault="00B45E4D" w:rsidP="00B45E4D">
      <w:pPr>
        <w:pStyle w:val="BodyText"/>
        <w:rPr>
          <w:lang w:eastAsia="zh-CN"/>
        </w:rPr>
      </w:pPr>
      <w:r>
        <w:rPr>
          <w:lang w:eastAsia="zh-CN"/>
        </w:rPr>
        <w:t>The first step is to scope the relevant VTS documents of IALA and analyse the potential gaps;</w:t>
      </w:r>
    </w:p>
    <w:p w14:paraId="04043888" w14:textId="65791F31" w:rsidR="00B45E4D" w:rsidRPr="00B45E4D" w:rsidRDefault="00B45E4D" w:rsidP="009E6C32">
      <w:pPr>
        <w:pStyle w:val="BodyText"/>
        <w:rPr>
          <w:lang w:eastAsia="zh-CN"/>
        </w:rPr>
      </w:pPr>
      <w:r>
        <w:rPr>
          <w:lang w:eastAsia="zh-CN"/>
        </w:rPr>
        <w:t>The second step is to analyse the existing gap and determine the appropriate solution.</w:t>
      </w:r>
    </w:p>
    <w:p w14:paraId="290BCEE6" w14:textId="4C5F2D93" w:rsidR="004F3F17" w:rsidRPr="004F3F17" w:rsidRDefault="003E2432" w:rsidP="00B45E4D">
      <w:pPr>
        <w:pStyle w:val="Heading1"/>
        <w:rPr>
          <w:lang w:eastAsia="zh-CN"/>
        </w:rPr>
      </w:pPr>
      <w:bookmarkStart w:id="126" w:name="_Toc67582105"/>
      <w:bookmarkEnd w:id="125"/>
      <w:r>
        <w:rPr>
          <w:lang w:eastAsia="zh-CN"/>
        </w:rPr>
        <w:t xml:space="preserve">FUTURE </w:t>
      </w:r>
      <w:r w:rsidR="00B45E4D" w:rsidRPr="00B45E4D">
        <w:rPr>
          <w:lang w:eastAsia="zh-CN"/>
        </w:rPr>
        <w:t>development of VTS</w:t>
      </w:r>
      <w:bookmarkEnd w:id="126"/>
    </w:p>
    <w:p w14:paraId="1CEE8ED4" w14:textId="77777777" w:rsidR="007471FF" w:rsidRDefault="007471FF" w:rsidP="007471FF">
      <w:pPr>
        <w:pStyle w:val="Heading1separatationline"/>
        <w:rPr>
          <w:lang w:eastAsia="zh-CN"/>
        </w:rPr>
      </w:pPr>
    </w:p>
    <w:p w14:paraId="787EA2FB" w14:textId="5BD4F1FE" w:rsidR="00536AEF" w:rsidRPr="00F74431" w:rsidRDefault="00B45E4D" w:rsidP="00C05851">
      <w:pPr>
        <w:pStyle w:val="BodyText"/>
        <w:jc w:val="both"/>
        <w:rPr>
          <w:lang w:eastAsia="zh-CN"/>
        </w:rPr>
      </w:pPr>
      <w:r w:rsidRPr="00797D1D">
        <w:rPr>
          <w:lang w:eastAsia="zh-CN"/>
        </w:rPr>
        <w:t xml:space="preserve">Considering the influence of </w:t>
      </w:r>
      <w:r>
        <w:rPr>
          <w:lang w:eastAsia="zh-CN"/>
        </w:rPr>
        <w:t>MASS</w:t>
      </w:r>
      <w:r w:rsidRPr="00797D1D">
        <w:rPr>
          <w:lang w:eastAsia="zh-CN"/>
        </w:rPr>
        <w:t xml:space="preserve">, this </w:t>
      </w:r>
      <w:r w:rsidR="005E230C">
        <w:rPr>
          <w:rFonts w:hint="eastAsia"/>
          <w:lang w:eastAsia="zh-CN"/>
        </w:rPr>
        <w:t>guide</w:t>
      </w:r>
      <w:r w:rsidR="00966319">
        <w:rPr>
          <w:lang w:eastAsia="zh-CN"/>
        </w:rPr>
        <w:t>line</w:t>
      </w:r>
      <w:r w:rsidRPr="00797D1D">
        <w:rPr>
          <w:lang w:eastAsia="zh-CN"/>
        </w:rPr>
        <w:t xml:space="preserve"> analy</w:t>
      </w:r>
      <w:r>
        <w:rPr>
          <w:lang w:eastAsia="zh-CN"/>
        </w:rPr>
        <w:t>s</w:t>
      </w:r>
      <w:r w:rsidRPr="00797D1D">
        <w:rPr>
          <w:lang w:eastAsia="zh-CN"/>
        </w:rPr>
        <w:t xml:space="preserve">es the future development of VTS from personnel, </w:t>
      </w:r>
      <w:r w:rsidR="00966319" w:rsidRPr="00797D1D">
        <w:rPr>
          <w:lang w:eastAsia="zh-CN"/>
        </w:rPr>
        <w:t>equipment, communication</w:t>
      </w:r>
      <w:r w:rsidRPr="00797D1D">
        <w:rPr>
          <w:lang w:eastAsia="zh-CN"/>
        </w:rPr>
        <w:t xml:space="preserve"> and operation</w:t>
      </w:r>
      <w:r w:rsidR="00C05851">
        <w:rPr>
          <w:lang w:eastAsia="zh-CN"/>
        </w:rPr>
        <w:t>al</w:t>
      </w:r>
      <w:r w:rsidRPr="00797D1D">
        <w:rPr>
          <w:lang w:eastAsia="zh-CN"/>
        </w:rPr>
        <w:t xml:space="preserve"> procedure</w:t>
      </w:r>
      <w:r w:rsidR="005E230C">
        <w:rPr>
          <w:rFonts w:hint="eastAsia"/>
          <w:lang w:eastAsia="zh-CN"/>
        </w:rPr>
        <w:t>.</w:t>
      </w:r>
    </w:p>
    <w:p w14:paraId="65E52E98" w14:textId="67268E48" w:rsidR="007471FF" w:rsidRDefault="005E230C" w:rsidP="005E230C">
      <w:pPr>
        <w:pStyle w:val="Heading2"/>
        <w:rPr>
          <w:lang w:eastAsia="zh-CN"/>
        </w:rPr>
      </w:pPr>
      <w:bookmarkStart w:id="127" w:name="_Toc67582106"/>
      <w:r w:rsidRPr="005E230C">
        <w:rPr>
          <w:lang w:eastAsia="zh-CN"/>
        </w:rPr>
        <w:t>training</w:t>
      </w:r>
      <w:bookmarkEnd w:id="127"/>
    </w:p>
    <w:p w14:paraId="48C027FB" w14:textId="77777777" w:rsidR="007471FF" w:rsidRPr="007471FF" w:rsidRDefault="007471FF" w:rsidP="007471FF">
      <w:pPr>
        <w:pStyle w:val="Heading2separationline"/>
        <w:rPr>
          <w:lang w:eastAsia="zh-CN"/>
        </w:rPr>
      </w:pPr>
    </w:p>
    <w:p w14:paraId="3ED986BC" w14:textId="26985062" w:rsidR="00536AEF" w:rsidRPr="005E230C" w:rsidRDefault="005E230C" w:rsidP="00C05851">
      <w:pPr>
        <w:pStyle w:val="BodyText"/>
        <w:jc w:val="both"/>
        <w:rPr>
          <w:lang w:eastAsia="zh-CN"/>
        </w:rPr>
      </w:pPr>
      <w:r>
        <w:rPr>
          <w:lang w:eastAsia="zh-CN"/>
        </w:rPr>
        <w:t>C</w:t>
      </w:r>
      <w:r>
        <w:rPr>
          <w:rFonts w:hint="eastAsia"/>
          <w:lang w:eastAsia="zh-CN"/>
        </w:rPr>
        <w:t>onsidering</w:t>
      </w:r>
      <w:r w:rsidRPr="00797D1D">
        <w:rPr>
          <w:lang w:eastAsia="zh-CN"/>
        </w:rPr>
        <w:t xml:space="preserve"> the characteristics of</w:t>
      </w:r>
      <w:r>
        <w:rPr>
          <w:rFonts w:hint="eastAsia"/>
          <w:lang w:eastAsia="zh-CN"/>
        </w:rPr>
        <w:t xml:space="preserve"> MASS</w:t>
      </w:r>
      <w:r w:rsidRPr="00797D1D">
        <w:rPr>
          <w:lang w:eastAsia="zh-CN"/>
        </w:rPr>
        <w:t>, special train</w:t>
      </w:r>
      <w:r w:rsidRPr="006922DC">
        <w:rPr>
          <w:lang w:eastAsia="zh-CN"/>
        </w:rPr>
        <w:t xml:space="preserve">ing courses </w:t>
      </w:r>
      <w:r w:rsidR="00966319" w:rsidRPr="006922DC">
        <w:rPr>
          <w:lang w:eastAsia="zh-CN"/>
        </w:rPr>
        <w:t>should be supplemented</w:t>
      </w:r>
      <w:r w:rsidRPr="006922DC">
        <w:rPr>
          <w:lang w:eastAsia="zh-CN"/>
        </w:rPr>
        <w:t>, includin</w:t>
      </w:r>
      <w:r w:rsidRPr="00797D1D">
        <w:rPr>
          <w:lang w:eastAsia="zh-CN"/>
        </w:rPr>
        <w:t xml:space="preserve">g the use of new equipment, the improvement of network security awareness, the familiarity with the characteristics of </w:t>
      </w:r>
      <w:r>
        <w:rPr>
          <w:lang w:eastAsia="zh-CN"/>
        </w:rPr>
        <w:t>MASS</w:t>
      </w:r>
      <w:r w:rsidRPr="00797D1D">
        <w:rPr>
          <w:lang w:eastAsia="zh-CN"/>
        </w:rPr>
        <w:t xml:space="preserve"> and </w:t>
      </w:r>
      <w:r w:rsidR="00966319" w:rsidRPr="006922DC">
        <w:rPr>
          <w:lang w:eastAsia="zh-CN"/>
        </w:rPr>
        <w:t>take effective countermeasures</w:t>
      </w:r>
      <w:r w:rsidRPr="006922DC">
        <w:rPr>
          <w:lang w:eastAsia="zh-CN"/>
        </w:rPr>
        <w:t>.</w:t>
      </w:r>
    </w:p>
    <w:p w14:paraId="55ADD8BD" w14:textId="2F9A2BB8" w:rsidR="009E6C32" w:rsidRDefault="005E230C" w:rsidP="009E6C32">
      <w:pPr>
        <w:pStyle w:val="Heading2"/>
        <w:rPr>
          <w:lang w:eastAsia="zh-CN"/>
        </w:rPr>
      </w:pPr>
      <w:bookmarkStart w:id="128" w:name="_Toc67582107"/>
      <w:r w:rsidRPr="00561B38">
        <w:rPr>
          <w:lang w:eastAsia="zh-CN"/>
        </w:rPr>
        <w:t>Application of new technolog</w:t>
      </w:r>
      <w:r w:rsidR="00C05851">
        <w:rPr>
          <w:lang w:eastAsia="zh-CN"/>
        </w:rPr>
        <w:t>ies</w:t>
      </w:r>
      <w:bookmarkEnd w:id="128"/>
    </w:p>
    <w:p w14:paraId="0960B97C" w14:textId="77777777" w:rsidR="009E6C32" w:rsidRPr="007471FF" w:rsidRDefault="009E6C32" w:rsidP="009E6C32">
      <w:pPr>
        <w:pStyle w:val="Heading2separationline"/>
        <w:rPr>
          <w:lang w:eastAsia="zh-CN"/>
        </w:rPr>
      </w:pPr>
    </w:p>
    <w:p w14:paraId="3D92F5F9" w14:textId="77777777" w:rsidR="002F57F2" w:rsidRDefault="0037060F" w:rsidP="00B36586">
      <w:pPr>
        <w:pStyle w:val="BodyText"/>
        <w:numPr>
          <w:ilvl w:val="0"/>
          <w:numId w:val="43"/>
        </w:numPr>
        <w:rPr>
          <w:lang w:eastAsia="zh-CN"/>
        </w:rPr>
      </w:pPr>
      <w:r w:rsidRPr="006922DC">
        <w:rPr>
          <w:lang w:eastAsia="zh-CN"/>
        </w:rPr>
        <w:t xml:space="preserve">VTS intelligence, </w:t>
      </w:r>
      <w:r w:rsidR="002F57F2">
        <w:rPr>
          <w:lang w:eastAsia="zh-CN"/>
        </w:rPr>
        <w:t xml:space="preserve">big data and more advanced technologies will be used in the future VTS. </w:t>
      </w:r>
    </w:p>
    <w:p w14:paraId="007DBCD1" w14:textId="77777777" w:rsidR="00B36586" w:rsidRDefault="002F57F2" w:rsidP="00B36586">
      <w:pPr>
        <w:pStyle w:val="BodyText"/>
        <w:numPr>
          <w:ilvl w:val="0"/>
          <w:numId w:val="43"/>
        </w:numPr>
        <w:rPr>
          <w:lang w:eastAsia="zh-CN"/>
        </w:rPr>
      </w:pPr>
      <w:r>
        <w:rPr>
          <w:lang w:eastAsia="zh-CN"/>
        </w:rPr>
        <w:t xml:space="preserve">The development of MASS has put forward higher requirements for </w:t>
      </w:r>
      <w:r w:rsidR="003C624C" w:rsidRPr="006922DC">
        <w:rPr>
          <w:lang w:eastAsia="zh-CN"/>
        </w:rPr>
        <w:t>network</w:t>
      </w:r>
      <w:r w:rsidR="0037060F" w:rsidRPr="006922DC">
        <w:rPr>
          <w:lang w:eastAsia="zh-CN"/>
        </w:rPr>
        <w:t xml:space="preserve"> reliability</w:t>
      </w:r>
      <w:r>
        <w:rPr>
          <w:lang w:eastAsia="zh-CN"/>
        </w:rPr>
        <w:t xml:space="preserve"> of VTS. </w:t>
      </w:r>
    </w:p>
    <w:p w14:paraId="79056B2C" w14:textId="72C13F7E" w:rsidR="00536AEF" w:rsidRPr="007471FF" w:rsidRDefault="003C624C" w:rsidP="009E6C32">
      <w:pPr>
        <w:pStyle w:val="BodyText"/>
        <w:rPr>
          <w:lang w:eastAsia="zh-CN"/>
        </w:rPr>
      </w:pPr>
      <w:r>
        <w:rPr>
          <w:lang w:eastAsia="zh-CN"/>
        </w:rPr>
        <w:t>……</w:t>
      </w:r>
    </w:p>
    <w:p w14:paraId="1BC0C204" w14:textId="5D653CE1" w:rsidR="009E6C32" w:rsidRDefault="005E230C" w:rsidP="009E6C32">
      <w:pPr>
        <w:pStyle w:val="Heading2"/>
      </w:pPr>
      <w:bookmarkStart w:id="129" w:name="_Toc67582108"/>
      <w:r w:rsidRPr="00561B38">
        <w:rPr>
          <w:lang w:eastAsia="zh-CN"/>
        </w:rPr>
        <w:t>VTS communication</w:t>
      </w:r>
      <w:bookmarkEnd w:id="129"/>
    </w:p>
    <w:p w14:paraId="4CDFE26D" w14:textId="77777777" w:rsidR="009E6C32" w:rsidRPr="007471FF" w:rsidRDefault="009E6C32" w:rsidP="009E6C32">
      <w:pPr>
        <w:pStyle w:val="Heading2separationline"/>
      </w:pPr>
    </w:p>
    <w:p w14:paraId="5155362E" w14:textId="6FF0CBC0" w:rsidR="005E230C" w:rsidRPr="005E230C" w:rsidRDefault="005E230C" w:rsidP="009E6C32">
      <w:pPr>
        <w:pStyle w:val="BodyText"/>
        <w:rPr>
          <w:lang w:eastAsia="zh-CN"/>
        </w:rPr>
      </w:pPr>
      <w:r w:rsidRPr="00B663C8">
        <w:rPr>
          <w:lang w:eastAsia="zh-CN"/>
        </w:rPr>
        <w:t xml:space="preserve">VTS digital transmission, unified data exchange mode and data format, seamless connection with </w:t>
      </w:r>
      <w:r>
        <w:rPr>
          <w:lang w:eastAsia="zh-CN"/>
        </w:rPr>
        <w:t>MASS</w:t>
      </w:r>
      <w:r w:rsidRPr="00B663C8">
        <w:rPr>
          <w:lang w:eastAsia="zh-CN"/>
        </w:rPr>
        <w:t>.</w:t>
      </w:r>
    </w:p>
    <w:p w14:paraId="0FDDE08B" w14:textId="6E6FC2AF" w:rsidR="007471FF" w:rsidRDefault="005E230C" w:rsidP="007471FF">
      <w:pPr>
        <w:pStyle w:val="Heading2"/>
      </w:pPr>
      <w:bookmarkStart w:id="130" w:name="_Toc67582109"/>
      <w:r w:rsidRPr="00B663C8">
        <w:rPr>
          <w:lang w:eastAsia="zh-CN"/>
        </w:rPr>
        <w:t>Operation procedure</w:t>
      </w:r>
      <w:r w:rsidR="00671111">
        <w:rPr>
          <w:lang w:eastAsia="zh-CN"/>
        </w:rPr>
        <w:t>s</w:t>
      </w:r>
      <w:bookmarkEnd w:id="130"/>
    </w:p>
    <w:p w14:paraId="3F2EB516" w14:textId="77777777" w:rsidR="007471FF" w:rsidRPr="007471FF" w:rsidRDefault="007471FF" w:rsidP="007471FF">
      <w:pPr>
        <w:pStyle w:val="Heading2separationline"/>
      </w:pPr>
    </w:p>
    <w:p w14:paraId="69063626" w14:textId="49FAB7FE" w:rsidR="00295331" w:rsidRDefault="005E230C" w:rsidP="003E2432">
      <w:pPr>
        <w:pStyle w:val="BodyText"/>
        <w:rPr>
          <w:lang w:eastAsia="zh-CN"/>
        </w:rPr>
      </w:pPr>
      <w:r w:rsidRPr="00B663C8">
        <w:rPr>
          <w:lang w:eastAsia="zh-CN"/>
        </w:rPr>
        <w:t xml:space="preserve">VTS service should </w:t>
      </w:r>
      <w:r w:rsidR="00AE1F7B">
        <w:rPr>
          <w:lang w:eastAsia="zh-CN"/>
        </w:rPr>
        <w:t>support</w:t>
      </w:r>
      <w:r w:rsidRPr="00B663C8">
        <w:rPr>
          <w:lang w:eastAsia="zh-CN"/>
        </w:rPr>
        <w:t xml:space="preserve"> the development of intelligent ship</w:t>
      </w:r>
      <w:r w:rsidR="003C624C">
        <w:rPr>
          <w:lang w:eastAsia="zh-CN"/>
        </w:rPr>
        <w:t>s</w:t>
      </w:r>
      <w:r w:rsidR="00DF3BF9">
        <w:rPr>
          <w:lang w:eastAsia="zh-CN"/>
        </w:rPr>
        <w:t>,</w:t>
      </w:r>
      <w:r w:rsidRPr="00B663C8">
        <w:rPr>
          <w:lang w:eastAsia="zh-CN"/>
        </w:rPr>
        <w:t xml:space="preserve"> and continue to play the core role of </w:t>
      </w:r>
      <w:r w:rsidR="00AE1F7B">
        <w:rPr>
          <w:lang w:eastAsia="zh-CN"/>
        </w:rPr>
        <w:t>navigational</w:t>
      </w:r>
      <w:r w:rsidRPr="00B663C8">
        <w:rPr>
          <w:lang w:eastAsia="zh-CN"/>
        </w:rPr>
        <w:t xml:space="preserve"> safety</w:t>
      </w:r>
      <w:r w:rsidR="00671111">
        <w:rPr>
          <w:rFonts w:hint="eastAsia"/>
          <w:lang w:eastAsia="zh-CN"/>
        </w:rPr>
        <w:t>，</w:t>
      </w:r>
      <w:r w:rsidR="00671111">
        <w:rPr>
          <w:rFonts w:hint="eastAsia"/>
          <w:lang w:eastAsia="zh-CN"/>
        </w:rPr>
        <w:t>including</w:t>
      </w:r>
      <w:r w:rsidR="00671111">
        <w:rPr>
          <w:lang w:eastAsia="zh-CN"/>
        </w:rPr>
        <w:t xml:space="preserve"> </w:t>
      </w:r>
      <w:r w:rsidR="00671111">
        <w:rPr>
          <w:rFonts w:hint="eastAsia"/>
          <w:lang w:eastAsia="zh-CN"/>
        </w:rPr>
        <w:t>in</w:t>
      </w:r>
      <w:r w:rsidR="00AE1F7B">
        <w:rPr>
          <w:lang w:eastAsia="zh-CN"/>
        </w:rPr>
        <w:t>ternal</w:t>
      </w:r>
      <w:r w:rsidR="00671111">
        <w:rPr>
          <w:lang w:eastAsia="zh-CN"/>
        </w:rPr>
        <w:t xml:space="preserve"> </w:t>
      </w:r>
      <w:r w:rsidR="00671111">
        <w:rPr>
          <w:rFonts w:hint="eastAsia"/>
          <w:lang w:eastAsia="zh-CN"/>
        </w:rPr>
        <w:t>procedure</w:t>
      </w:r>
      <w:r w:rsidR="00671111">
        <w:rPr>
          <w:lang w:eastAsia="zh-CN"/>
        </w:rPr>
        <w:t>s, e</w:t>
      </w:r>
      <w:r w:rsidR="00671111" w:rsidRPr="00671111">
        <w:rPr>
          <w:lang w:eastAsia="zh-CN"/>
        </w:rPr>
        <w:t>xternal management and service procedures</w:t>
      </w:r>
      <w:r w:rsidR="00671111">
        <w:rPr>
          <w:lang w:eastAsia="zh-CN"/>
        </w:rPr>
        <w:t xml:space="preserve">, </w:t>
      </w:r>
      <w:r w:rsidR="00671111">
        <w:rPr>
          <w:rFonts w:hint="eastAsia"/>
          <w:lang w:eastAsia="zh-CN"/>
        </w:rPr>
        <w:t>emergency</w:t>
      </w:r>
      <w:r w:rsidR="00671111">
        <w:rPr>
          <w:lang w:eastAsia="zh-CN"/>
        </w:rPr>
        <w:t xml:space="preserve"> </w:t>
      </w:r>
      <w:r w:rsidR="00671111">
        <w:rPr>
          <w:rFonts w:hint="eastAsia"/>
          <w:lang w:eastAsia="zh-CN"/>
        </w:rPr>
        <w:t>procedure</w:t>
      </w:r>
      <w:r w:rsidR="00671111">
        <w:rPr>
          <w:lang w:eastAsia="zh-CN"/>
        </w:rPr>
        <w:t>s</w:t>
      </w:r>
      <w:r w:rsidR="00671111">
        <w:rPr>
          <w:rFonts w:hint="eastAsia"/>
          <w:lang w:eastAsia="zh-CN"/>
        </w:rPr>
        <w:t>.</w:t>
      </w:r>
    </w:p>
    <w:p w14:paraId="6B3D2932" w14:textId="77777777" w:rsidR="008735EA" w:rsidRDefault="008735EA" w:rsidP="008735EA">
      <w:pPr>
        <w:pStyle w:val="Heading2"/>
        <w:rPr>
          <w:lang w:eastAsia="zh-CN"/>
        </w:rPr>
      </w:pPr>
      <w:bookmarkStart w:id="131" w:name="_Toc67582110"/>
      <w:r w:rsidRPr="005A2DFD">
        <w:rPr>
          <w:lang w:eastAsia="zh-CN"/>
        </w:rPr>
        <w:t>OTHER</w:t>
      </w:r>
      <w:bookmarkEnd w:id="131"/>
    </w:p>
    <w:p w14:paraId="2462501D" w14:textId="77777777" w:rsidR="008735EA" w:rsidRPr="009B4814" w:rsidRDefault="008735EA" w:rsidP="008735EA">
      <w:pPr>
        <w:pStyle w:val="Heading2separationline"/>
      </w:pPr>
    </w:p>
    <w:p w14:paraId="562CBA4A" w14:textId="7A4B3A17" w:rsidR="008735EA" w:rsidRPr="005E230C" w:rsidRDefault="008735EA" w:rsidP="008735EA">
      <w:pPr>
        <w:pStyle w:val="Bullet1"/>
        <w:numPr>
          <w:ilvl w:val="0"/>
          <w:numId w:val="0"/>
        </w:numPr>
      </w:pPr>
      <w:r>
        <w:lastRenderedPageBreak/>
        <w:t>XXXXXXXXXX</w:t>
      </w:r>
    </w:p>
    <w:p w14:paraId="7B1612AA" w14:textId="78E56C47" w:rsidR="007F7CBA" w:rsidRPr="00F55AD7" w:rsidRDefault="00F74431" w:rsidP="007F7CBA">
      <w:pPr>
        <w:pStyle w:val="Heading1"/>
      </w:pPr>
      <w:bookmarkStart w:id="132" w:name="_Toc49173705"/>
      <w:bookmarkStart w:id="133" w:name="_Toc49174142"/>
      <w:bookmarkStart w:id="134" w:name="_Toc49173706"/>
      <w:bookmarkStart w:id="135" w:name="_Toc49174143"/>
      <w:bookmarkStart w:id="136" w:name="_Toc49173707"/>
      <w:bookmarkStart w:id="137" w:name="_Toc49174144"/>
      <w:bookmarkStart w:id="138" w:name="_Toc49173708"/>
      <w:bookmarkStart w:id="139" w:name="_Toc49174145"/>
      <w:bookmarkStart w:id="140" w:name="_Toc49173709"/>
      <w:bookmarkStart w:id="141" w:name="_Toc49174146"/>
      <w:bookmarkStart w:id="142" w:name="_Toc49173710"/>
      <w:bookmarkStart w:id="143" w:name="_Toc49174147"/>
      <w:bookmarkStart w:id="144" w:name="_Toc49173711"/>
      <w:bookmarkStart w:id="145" w:name="_Toc49174148"/>
      <w:bookmarkStart w:id="146" w:name="_Toc49173712"/>
      <w:bookmarkStart w:id="147" w:name="_Toc49174149"/>
      <w:bookmarkStart w:id="148" w:name="_Toc49173713"/>
      <w:bookmarkStart w:id="149" w:name="_Toc49174150"/>
      <w:bookmarkStart w:id="150" w:name="_Toc49173714"/>
      <w:bookmarkStart w:id="151" w:name="_Toc49174151"/>
      <w:bookmarkStart w:id="152" w:name="_Toc49173715"/>
      <w:bookmarkStart w:id="153" w:name="_Toc49174152"/>
      <w:bookmarkStart w:id="154" w:name="_Toc49173716"/>
      <w:bookmarkStart w:id="155" w:name="_Toc49174153"/>
      <w:bookmarkStart w:id="156" w:name="_Toc49173717"/>
      <w:bookmarkStart w:id="157" w:name="_Toc49174154"/>
      <w:bookmarkStart w:id="158" w:name="_Toc49173718"/>
      <w:bookmarkStart w:id="159" w:name="_Toc49174155"/>
      <w:bookmarkStart w:id="160" w:name="_Toc49173719"/>
      <w:bookmarkStart w:id="161" w:name="_Toc49174156"/>
      <w:bookmarkStart w:id="162" w:name="_Toc49173720"/>
      <w:bookmarkStart w:id="163" w:name="_Toc49174157"/>
      <w:bookmarkStart w:id="164" w:name="_Toc49173721"/>
      <w:bookmarkStart w:id="165" w:name="_Toc49174158"/>
      <w:bookmarkStart w:id="166" w:name="_Toc49173722"/>
      <w:bookmarkStart w:id="167" w:name="_Toc49174159"/>
      <w:bookmarkStart w:id="168" w:name="_Toc49173723"/>
      <w:bookmarkStart w:id="169" w:name="_Toc49174160"/>
      <w:bookmarkStart w:id="170" w:name="_Toc49173724"/>
      <w:bookmarkStart w:id="171" w:name="_Toc49174161"/>
      <w:bookmarkStart w:id="172" w:name="_Toc49173725"/>
      <w:bookmarkStart w:id="173" w:name="_Toc49174162"/>
      <w:bookmarkStart w:id="174" w:name="_Toc49173726"/>
      <w:bookmarkStart w:id="175" w:name="_Toc49174163"/>
      <w:bookmarkStart w:id="176" w:name="_Toc49173727"/>
      <w:bookmarkStart w:id="177" w:name="_Toc49174164"/>
      <w:bookmarkStart w:id="178" w:name="_Toc49173728"/>
      <w:bookmarkStart w:id="179" w:name="_Toc49174165"/>
      <w:bookmarkStart w:id="180" w:name="_Toc49173729"/>
      <w:bookmarkStart w:id="181" w:name="_Toc49174166"/>
      <w:bookmarkStart w:id="182" w:name="_Toc49173730"/>
      <w:bookmarkStart w:id="183" w:name="_Toc49174167"/>
      <w:bookmarkStart w:id="184" w:name="_Toc49173731"/>
      <w:bookmarkStart w:id="185" w:name="_Toc49174168"/>
      <w:bookmarkStart w:id="186" w:name="_Toc49173732"/>
      <w:bookmarkStart w:id="187" w:name="_Toc49174169"/>
      <w:bookmarkStart w:id="188" w:name="_Toc49173733"/>
      <w:bookmarkStart w:id="189" w:name="_Toc49174170"/>
      <w:bookmarkStart w:id="190" w:name="_Toc49173734"/>
      <w:bookmarkStart w:id="191" w:name="_Toc49174171"/>
      <w:bookmarkStart w:id="192" w:name="_Toc49173735"/>
      <w:bookmarkStart w:id="193" w:name="_Toc49174172"/>
      <w:bookmarkStart w:id="194" w:name="_Toc49173736"/>
      <w:bookmarkStart w:id="195" w:name="_Toc49174173"/>
      <w:bookmarkStart w:id="196" w:name="_Toc49173737"/>
      <w:bookmarkStart w:id="197" w:name="_Toc49174174"/>
      <w:bookmarkStart w:id="198" w:name="_Toc49173738"/>
      <w:bookmarkStart w:id="199" w:name="_Toc49174175"/>
      <w:bookmarkStart w:id="200" w:name="_Toc49173739"/>
      <w:bookmarkStart w:id="201" w:name="_Toc49174176"/>
      <w:bookmarkStart w:id="202" w:name="_Toc49173740"/>
      <w:bookmarkStart w:id="203" w:name="_Toc49174177"/>
      <w:bookmarkStart w:id="204" w:name="_Toc49173741"/>
      <w:bookmarkStart w:id="205" w:name="_Toc49174178"/>
      <w:bookmarkStart w:id="206" w:name="_Toc49173742"/>
      <w:bookmarkStart w:id="207" w:name="_Toc49174179"/>
      <w:bookmarkStart w:id="208" w:name="_Toc49173743"/>
      <w:bookmarkStart w:id="209" w:name="_Toc49174180"/>
      <w:bookmarkStart w:id="210" w:name="_Toc49173744"/>
      <w:bookmarkStart w:id="211" w:name="_Toc49174181"/>
      <w:bookmarkStart w:id="212" w:name="_Toc49173745"/>
      <w:bookmarkStart w:id="213" w:name="_Toc49174182"/>
      <w:bookmarkStart w:id="214" w:name="_Toc49173746"/>
      <w:bookmarkStart w:id="215" w:name="_Toc49174183"/>
      <w:bookmarkStart w:id="216" w:name="_Toc49173747"/>
      <w:bookmarkStart w:id="217" w:name="_Toc49174184"/>
      <w:bookmarkStart w:id="218" w:name="_Toc49173748"/>
      <w:bookmarkStart w:id="219" w:name="_Toc49174185"/>
      <w:bookmarkStart w:id="220" w:name="_Toc49173749"/>
      <w:bookmarkStart w:id="221" w:name="_Toc49174186"/>
      <w:bookmarkStart w:id="222" w:name="_Toc49173750"/>
      <w:bookmarkStart w:id="223" w:name="_Toc49174187"/>
      <w:bookmarkStart w:id="224" w:name="_Toc49173751"/>
      <w:bookmarkStart w:id="225" w:name="_Toc49174188"/>
      <w:bookmarkStart w:id="226" w:name="_Toc49173752"/>
      <w:bookmarkStart w:id="227" w:name="_Toc49174189"/>
      <w:bookmarkStart w:id="228" w:name="_Toc49173753"/>
      <w:bookmarkStart w:id="229" w:name="_Toc49174190"/>
      <w:bookmarkStart w:id="230" w:name="_Toc49173754"/>
      <w:bookmarkStart w:id="231" w:name="_Toc49174191"/>
      <w:bookmarkStart w:id="232" w:name="_Toc49173755"/>
      <w:bookmarkStart w:id="233" w:name="_Toc49174192"/>
      <w:bookmarkStart w:id="234" w:name="_Toc49173756"/>
      <w:bookmarkStart w:id="235" w:name="_Toc49174193"/>
      <w:bookmarkStart w:id="236" w:name="_Toc49173757"/>
      <w:bookmarkStart w:id="237" w:name="_Toc49174194"/>
      <w:bookmarkStart w:id="238" w:name="_Toc49173758"/>
      <w:bookmarkStart w:id="239" w:name="_Toc49174195"/>
      <w:bookmarkStart w:id="240" w:name="_Toc49173759"/>
      <w:bookmarkStart w:id="241" w:name="_Toc49174196"/>
      <w:bookmarkStart w:id="242" w:name="_Toc49173760"/>
      <w:bookmarkStart w:id="243" w:name="_Toc49174197"/>
      <w:bookmarkStart w:id="244" w:name="_Toc49173761"/>
      <w:bookmarkStart w:id="245" w:name="_Toc49174198"/>
      <w:bookmarkStart w:id="246" w:name="_Toc49173762"/>
      <w:bookmarkStart w:id="247" w:name="_Toc49174199"/>
      <w:bookmarkStart w:id="248" w:name="_Toc49173763"/>
      <w:bookmarkStart w:id="249" w:name="_Toc49174200"/>
      <w:bookmarkStart w:id="250" w:name="_Toc49173764"/>
      <w:bookmarkStart w:id="251" w:name="_Toc49174201"/>
      <w:bookmarkStart w:id="252" w:name="_Toc49173765"/>
      <w:bookmarkStart w:id="253" w:name="_Toc49174202"/>
      <w:bookmarkStart w:id="254" w:name="_Toc49173766"/>
      <w:bookmarkStart w:id="255" w:name="_Toc49174203"/>
      <w:bookmarkStart w:id="256" w:name="_Toc49173767"/>
      <w:bookmarkStart w:id="257" w:name="_Toc49174204"/>
      <w:bookmarkStart w:id="258" w:name="_Toc49173768"/>
      <w:bookmarkStart w:id="259" w:name="_Toc49174205"/>
      <w:bookmarkStart w:id="260" w:name="_Toc49173769"/>
      <w:bookmarkStart w:id="261" w:name="_Toc49174206"/>
      <w:bookmarkStart w:id="262" w:name="_Toc49173770"/>
      <w:bookmarkStart w:id="263" w:name="_Toc49174207"/>
      <w:bookmarkStart w:id="264" w:name="_Toc49173771"/>
      <w:bookmarkStart w:id="265" w:name="_Toc49174208"/>
      <w:bookmarkStart w:id="266" w:name="_Toc49173772"/>
      <w:bookmarkStart w:id="267" w:name="_Toc49174209"/>
      <w:bookmarkStart w:id="268" w:name="_Toc49173773"/>
      <w:bookmarkStart w:id="269" w:name="_Toc49174210"/>
      <w:bookmarkStart w:id="270" w:name="_Toc49173774"/>
      <w:bookmarkStart w:id="271" w:name="_Toc49174211"/>
      <w:bookmarkStart w:id="272" w:name="_Toc49173775"/>
      <w:bookmarkStart w:id="273" w:name="_Toc49174212"/>
      <w:bookmarkStart w:id="274" w:name="_Toc49173776"/>
      <w:bookmarkStart w:id="275" w:name="_Toc49174213"/>
      <w:bookmarkStart w:id="276" w:name="_Toc49173777"/>
      <w:bookmarkStart w:id="277" w:name="_Toc49174214"/>
      <w:bookmarkStart w:id="278" w:name="_Toc49173778"/>
      <w:bookmarkStart w:id="279" w:name="_Toc49174215"/>
      <w:bookmarkStart w:id="280" w:name="_Toc49173779"/>
      <w:bookmarkStart w:id="281" w:name="_Toc49174216"/>
      <w:bookmarkStart w:id="282" w:name="_Toc49173780"/>
      <w:bookmarkStart w:id="283" w:name="_Toc49174217"/>
      <w:bookmarkStart w:id="284" w:name="_Toc49173781"/>
      <w:bookmarkStart w:id="285" w:name="_Toc49174218"/>
      <w:bookmarkStart w:id="286" w:name="_Toc49173782"/>
      <w:bookmarkStart w:id="287" w:name="_Toc49174219"/>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r>
        <w:rPr>
          <w:rFonts w:hint="eastAsia"/>
          <w:lang w:eastAsia="zh-CN"/>
        </w:rPr>
        <w:t xml:space="preserve"> </w:t>
      </w:r>
      <w:bookmarkStart w:id="288" w:name="_Toc67582111"/>
      <w:r w:rsidR="005E230C">
        <w:t>Acronyms</w:t>
      </w:r>
      <w:bookmarkEnd w:id="288"/>
    </w:p>
    <w:p w14:paraId="18D6F760" w14:textId="77777777" w:rsidR="007F7CBA" w:rsidRPr="00F55AD7" w:rsidRDefault="007F7CBA" w:rsidP="007F7CBA">
      <w:pPr>
        <w:pStyle w:val="Heading1separatationline"/>
      </w:pPr>
    </w:p>
    <w:p w14:paraId="3271632A" w14:textId="09881D1F" w:rsidR="00AE1F7B" w:rsidRDefault="00AE1F7B" w:rsidP="005E230C">
      <w:pPr>
        <w:pStyle w:val="BodyText"/>
        <w:rPr>
          <w:lang w:eastAsia="zh-CN"/>
        </w:rPr>
      </w:pPr>
      <w:r>
        <w:rPr>
          <w:rFonts w:hint="eastAsia"/>
          <w:lang w:eastAsia="zh-CN"/>
        </w:rPr>
        <w:t>A</w:t>
      </w:r>
      <w:r>
        <w:rPr>
          <w:lang w:eastAsia="zh-CN"/>
        </w:rPr>
        <w:t xml:space="preserve">IS          </w:t>
      </w:r>
      <w:r w:rsidR="00B8713D">
        <w:rPr>
          <w:lang w:eastAsia="zh-CN"/>
        </w:rPr>
        <w:t>Automatic Identificati</w:t>
      </w:r>
      <w:r>
        <w:rPr>
          <w:lang w:eastAsia="zh-CN"/>
        </w:rPr>
        <w:t>on System</w:t>
      </w:r>
    </w:p>
    <w:p w14:paraId="12F042FD" w14:textId="77777777" w:rsidR="00B8713D" w:rsidRDefault="00B8713D" w:rsidP="00B8713D">
      <w:pPr>
        <w:pStyle w:val="BodyText"/>
      </w:pPr>
      <w:r>
        <w:t>MASS</w:t>
      </w:r>
      <w:r>
        <w:tab/>
        <w:t xml:space="preserve"> Maritime Autonomous Surface Ships</w:t>
      </w:r>
    </w:p>
    <w:p w14:paraId="7F440A73" w14:textId="77777777" w:rsidR="00B8713D" w:rsidRPr="005E230C" w:rsidRDefault="00B8713D" w:rsidP="00B8713D">
      <w:pPr>
        <w:pStyle w:val="BodyText"/>
      </w:pPr>
      <w:r w:rsidRPr="007020E6">
        <w:rPr>
          <w:lang w:eastAsia="zh-CN"/>
        </w:rPr>
        <w:t>SCC</w:t>
      </w:r>
      <w:r>
        <w:rPr>
          <w:lang w:eastAsia="zh-CN"/>
        </w:rPr>
        <w:t xml:space="preserve"> </w:t>
      </w:r>
      <w:r w:rsidRPr="007020E6">
        <w:rPr>
          <w:lang w:eastAsia="zh-CN"/>
        </w:rPr>
        <w:t xml:space="preserve"> </w:t>
      </w:r>
      <w:r>
        <w:rPr>
          <w:lang w:eastAsia="zh-CN"/>
        </w:rPr>
        <w:tab/>
      </w:r>
      <w:r w:rsidRPr="007020E6">
        <w:rPr>
          <w:lang w:eastAsia="zh-CN"/>
        </w:rPr>
        <w:t xml:space="preserve">Shore-based Control </w:t>
      </w:r>
      <w:proofErr w:type="spellStart"/>
      <w:r w:rsidRPr="007020E6">
        <w:rPr>
          <w:lang w:eastAsia="zh-CN"/>
        </w:rPr>
        <w:t>Center</w:t>
      </w:r>
      <w:proofErr w:type="spellEnd"/>
    </w:p>
    <w:p w14:paraId="09EA126C" w14:textId="39014E01" w:rsidR="00B8713D" w:rsidRDefault="00B8713D" w:rsidP="005E230C">
      <w:pPr>
        <w:pStyle w:val="BodyText"/>
      </w:pPr>
      <w:r>
        <w:t>VDES     VHF Data Exchange System</w:t>
      </w:r>
    </w:p>
    <w:p w14:paraId="29F64826" w14:textId="021A54C8" w:rsidR="005E230C" w:rsidRDefault="005E230C" w:rsidP="005E230C">
      <w:pPr>
        <w:pStyle w:val="BodyText"/>
      </w:pPr>
      <w:r>
        <w:t xml:space="preserve">VTS    </w:t>
      </w:r>
      <w:r w:rsidR="00AE1F7B">
        <w:t xml:space="preserve">    </w:t>
      </w:r>
      <w:r>
        <w:t xml:space="preserve">Vessel Traffic Services </w:t>
      </w:r>
    </w:p>
    <w:p w14:paraId="453AA0A0" w14:textId="097736D4" w:rsidR="0052114C" w:rsidRDefault="005E230C" w:rsidP="005E230C">
      <w:pPr>
        <w:pStyle w:val="Heading1"/>
      </w:pPr>
      <w:bookmarkStart w:id="289" w:name="_Toc67582112"/>
      <w:r w:rsidRPr="005E230C">
        <w:t>references</w:t>
      </w:r>
      <w:bookmarkEnd w:id="289"/>
    </w:p>
    <w:p w14:paraId="7530E8CC" w14:textId="77777777" w:rsidR="0052114C" w:rsidRPr="00933EE0" w:rsidRDefault="0052114C" w:rsidP="0052114C">
      <w:pPr>
        <w:pStyle w:val="Heading1separatationline"/>
      </w:pPr>
    </w:p>
    <w:p w14:paraId="7A9A3A50" w14:textId="3AAB750F" w:rsidR="00517FCB" w:rsidRDefault="00517FCB" w:rsidP="00131958">
      <w:pPr>
        <w:pStyle w:val="BodyText"/>
        <w:numPr>
          <w:ilvl w:val="0"/>
          <w:numId w:val="33"/>
        </w:numPr>
        <w:rPr>
          <w:lang w:eastAsia="zh-CN"/>
        </w:rPr>
      </w:pPr>
      <w:r>
        <w:rPr>
          <w:lang w:eastAsia="zh-CN"/>
        </w:rPr>
        <w:t>China MSA. (2020). Scoping exercise on the implications of MASS on VTS documents (VTS48-8-2.6).</w:t>
      </w:r>
    </w:p>
    <w:p w14:paraId="09BBFF62" w14:textId="234965AA" w:rsidR="00517FCB" w:rsidRDefault="00671111" w:rsidP="00131958">
      <w:pPr>
        <w:pStyle w:val="BodyText"/>
        <w:numPr>
          <w:ilvl w:val="0"/>
          <w:numId w:val="33"/>
        </w:numPr>
        <w:rPr>
          <w:lang w:eastAsia="zh-CN"/>
        </w:rPr>
      </w:pPr>
      <w:bookmarkStart w:id="290" w:name="_Hlk62898579"/>
      <w:r w:rsidRPr="00671111">
        <w:rPr>
          <w:lang w:eastAsia="zh-CN"/>
        </w:rPr>
        <w:t>NL Paper on the impact of MASS on VTS</w:t>
      </w:r>
      <w:r>
        <w:rPr>
          <w:lang w:eastAsia="zh-CN"/>
        </w:rPr>
        <w:t xml:space="preserve"> (</w:t>
      </w:r>
      <w:r w:rsidR="00517FCB">
        <w:rPr>
          <w:lang w:eastAsia="zh-CN"/>
        </w:rPr>
        <w:t>VTS49-3.1.2</w:t>
      </w:r>
      <w:r>
        <w:rPr>
          <w:lang w:eastAsia="zh-CN"/>
        </w:rPr>
        <w:t>).</w:t>
      </w:r>
    </w:p>
    <w:bookmarkEnd w:id="290"/>
    <w:p w14:paraId="0C4110DF" w14:textId="53BF5657" w:rsidR="00517FCB" w:rsidRDefault="00517FCB" w:rsidP="00131958">
      <w:pPr>
        <w:pStyle w:val="BodyText"/>
        <w:numPr>
          <w:ilvl w:val="0"/>
          <w:numId w:val="33"/>
        </w:numPr>
        <w:rPr>
          <w:lang w:eastAsia="zh-CN"/>
        </w:rPr>
      </w:pPr>
      <w:r>
        <w:rPr>
          <w:lang w:eastAsia="zh-CN"/>
        </w:rPr>
        <w:t xml:space="preserve">IALA. (2019d). VTS COMMITTEE TASK REGISTER FOR 2018 – 2022. </w:t>
      </w:r>
    </w:p>
    <w:p w14:paraId="3730EC51" w14:textId="0E526643" w:rsidR="00517FCB" w:rsidRDefault="00517FCB" w:rsidP="00131958">
      <w:pPr>
        <w:pStyle w:val="BodyText"/>
        <w:numPr>
          <w:ilvl w:val="0"/>
          <w:numId w:val="33"/>
        </w:numPr>
        <w:rPr>
          <w:lang w:eastAsia="zh-CN"/>
        </w:rPr>
      </w:pPr>
      <w:r>
        <w:rPr>
          <w:lang w:eastAsia="zh-CN"/>
        </w:rPr>
        <w:t>IALA Standards S1040</w:t>
      </w:r>
    </w:p>
    <w:p w14:paraId="6AE6A6D5" w14:textId="2BDE1E64" w:rsidR="00517FCB" w:rsidRDefault="00517FCB" w:rsidP="00131958">
      <w:pPr>
        <w:pStyle w:val="BodyText"/>
        <w:numPr>
          <w:ilvl w:val="0"/>
          <w:numId w:val="33"/>
        </w:numPr>
        <w:rPr>
          <w:lang w:eastAsia="zh-CN"/>
        </w:rPr>
      </w:pPr>
      <w:r>
        <w:rPr>
          <w:lang w:eastAsia="zh-CN"/>
        </w:rPr>
        <w:t>IALA Guideline 1141</w:t>
      </w:r>
    </w:p>
    <w:p w14:paraId="2D9B1731" w14:textId="52E851D4" w:rsidR="00517FCB" w:rsidRDefault="00517FCB" w:rsidP="00131958">
      <w:pPr>
        <w:pStyle w:val="BodyText"/>
        <w:numPr>
          <w:ilvl w:val="0"/>
          <w:numId w:val="33"/>
        </w:numPr>
        <w:rPr>
          <w:lang w:eastAsia="zh-CN"/>
        </w:rPr>
      </w:pPr>
      <w:r>
        <w:rPr>
          <w:lang w:eastAsia="zh-CN"/>
        </w:rPr>
        <w:t>IMO. (2019). MSC.1/Circ.1604</w:t>
      </w:r>
    </w:p>
    <w:p w14:paraId="31D5762A" w14:textId="7F72D90F" w:rsidR="00517FCB" w:rsidRDefault="00517FCB" w:rsidP="00131958">
      <w:pPr>
        <w:pStyle w:val="BodyText"/>
        <w:numPr>
          <w:ilvl w:val="0"/>
          <w:numId w:val="33"/>
        </w:numPr>
        <w:rPr>
          <w:lang w:eastAsia="zh-CN"/>
        </w:rPr>
      </w:pPr>
      <w:r>
        <w:rPr>
          <w:lang w:eastAsia="zh-CN"/>
        </w:rPr>
        <w:t xml:space="preserve">IMO. (2018). MSC 100/20/add.1 </w:t>
      </w:r>
    </w:p>
    <w:p w14:paraId="17620A29" w14:textId="73994EFA" w:rsidR="00517FCB" w:rsidRDefault="00517FCB" w:rsidP="00131958">
      <w:pPr>
        <w:pStyle w:val="BodyText"/>
        <w:numPr>
          <w:ilvl w:val="0"/>
          <w:numId w:val="33"/>
        </w:numPr>
        <w:rPr>
          <w:lang w:eastAsia="zh-CN"/>
        </w:rPr>
      </w:pPr>
      <w:r>
        <w:rPr>
          <w:lang w:eastAsia="zh-CN"/>
        </w:rPr>
        <w:t>IMO. (2017). MSC 98/20/2</w:t>
      </w:r>
    </w:p>
    <w:p w14:paraId="5B77B040" w14:textId="77777777" w:rsidR="00517FCB" w:rsidRDefault="00517FCB">
      <w:pPr>
        <w:spacing w:after="200" w:line="276" w:lineRule="auto"/>
        <w:rPr>
          <w:sz w:val="22"/>
          <w:lang w:eastAsia="zh-CN"/>
        </w:rPr>
      </w:pPr>
      <w:r>
        <w:rPr>
          <w:lang w:eastAsia="zh-CN"/>
        </w:rPr>
        <w:br w:type="page"/>
      </w:r>
    </w:p>
    <w:p w14:paraId="266937AF" w14:textId="4734CC74" w:rsidR="00B17E48" w:rsidRPr="003E5D1A" w:rsidRDefault="005C0DEC" w:rsidP="005C0DEC">
      <w:pPr>
        <w:pStyle w:val="Annex"/>
        <w:rPr>
          <w:u w:color="407EC9"/>
          <w:lang w:eastAsia="zh-CN"/>
        </w:rPr>
      </w:pPr>
      <w:bookmarkStart w:id="291" w:name="_Toc67582113"/>
      <w:r w:rsidRPr="005C0DEC">
        <w:rPr>
          <w:u w:color="407EC9"/>
          <w:lang w:eastAsia="zh-CN"/>
        </w:rPr>
        <w:lastRenderedPageBreak/>
        <w:t>FRAMEWORK FOR SCOPING EXERCISE ON THE IMPLICATIONS OF MASS ON VTS DOCUMENTS</w:t>
      </w:r>
      <w:bookmarkEnd w:id="291"/>
    </w:p>
    <w:p w14:paraId="6DD766F4" w14:textId="14EE6F14" w:rsidR="001648C8" w:rsidRPr="006F7B9D" w:rsidRDefault="005C0DEC" w:rsidP="005C0DEC">
      <w:pPr>
        <w:pStyle w:val="Heading1"/>
        <w:numPr>
          <w:ilvl w:val="0"/>
          <w:numId w:val="34"/>
        </w:numPr>
      </w:pPr>
      <w:bookmarkStart w:id="292" w:name="_Toc67582114"/>
      <w:r w:rsidRPr="005C0DEC">
        <w:rPr>
          <w:lang w:eastAsia="zh-CN"/>
        </w:rPr>
        <w:t>Objective</w:t>
      </w:r>
      <w:r w:rsidR="006922DC">
        <w:rPr>
          <w:lang w:eastAsia="zh-CN"/>
        </w:rPr>
        <w:t>S</w:t>
      </w:r>
      <w:bookmarkEnd w:id="292"/>
    </w:p>
    <w:p w14:paraId="7B95945A" w14:textId="77777777" w:rsidR="001648C8" w:rsidRPr="006F7B9D" w:rsidRDefault="001648C8" w:rsidP="001648C8">
      <w:pPr>
        <w:pStyle w:val="Heading1separatationline"/>
      </w:pPr>
    </w:p>
    <w:p w14:paraId="7E07570D" w14:textId="493B784A" w:rsidR="00B17E48" w:rsidRDefault="005C0DEC" w:rsidP="00FE5DAE">
      <w:pPr>
        <w:pStyle w:val="BodyText"/>
        <w:rPr>
          <w:lang w:eastAsia="zh-CN"/>
        </w:rPr>
      </w:pPr>
      <w:r w:rsidRPr="005C0DEC">
        <w:rPr>
          <w:lang w:eastAsia="zh-CN"/>
        </w:rPr>
        <w:t>There are two steps to determine impacts of mass on VTS documents. The first step is to analyse and research gaps on the relating VTS documents, and the second step is to propose solutions.</w:t>
      </w:r>
    </w:p>
    <w:p w14:paraId="36D2BECF" w14:textId="286F8207" w:rsidR="001648C8" w:rsidRPr="006F7B9D" w:rsidRDefault="005C0DEC" w:rsidP="005C0DEC">
      <w:pPr>
        <w:pStyle w:val="Heading1"/>
        <w:numPr>
          <w:ilvl w:val="0"/>
          <w:numId w:val="34"/>
        </w:numPr>
      </w:pPr>
      <w:bookmarkStart w:id="293" w:name="_Toc67582115"/>
      <w:r w:rsidRPr="005C0DEC">
        <w:rPr>
          <w:lang w:eastAsia="zh-CN"/>
        </w:rPr>
        <w:t>Methodology</w:t>
      </w:r>
      <w:bookmarkEnd w:id="293"/>
    </w:p>
    <w:p w14:paraId="4DEEDC92" w14:textId="77777777" w:rsidR="001648C8" w:rsidRPr="006F7B9D" w:rsidRDefault="001648C8" w:rsidP="001648C8">
      <w:pPr>
        <w:pStyle w:val="Heading1separatationline"/>
      </w:pPr>
    </w:p>
    <w:p w14:paraId="37C9ABD3" w14:textId="18DE96FF" w:rsidR="001648C8" w:rsidRDefault="005C0DEC" w:rsidP="005C0DEC">
      <w:pPr>
        <w:pStyle w:val="Heading2"/>
        <w:rPr>
          <w:lang w:eastAsia="zh-CN"/>
        </w:rPr>
      </w:pPr>
      <w:bookmarkStart w:id="294" w:name="_Toc67582116"/>
      <w:r w:rsidRPr="005C0DEC">
        <w:rPr>
          <w:lang w:eastAsia="zh-CN"/>
        </w:rPr>
        <w:t>degree of autonomy:</w:t>
      </w:r>
      <w:bookmarkEnd w:id="294"/>
    </w:p>
    <w:p w14:paraId="4ED18E33" w14:textId="77777777" w:rsidR="001648C8" w:rsidRPr="007471FF" w:rsidRDefault="001648C8" w:rsidP="001648C8">
      <w:pPr>
        <w:pStyle w:val="Heading2separationline"/>
        <w:rPr>
          <w:lang w:eastAsia="zh-CN"/>
        </w:rPr>
      </w:pPr>
    </w:p>
    <w:tbl>
      <w:tblPr>
        <w:tblStyle w:val="TableGrid"/>
        <w:tblW w:w="10201" w:type="dxa"/>
        <w:tblLook w:val="04A0" w:firstRow="1" w:lastRow="0" w:firstColumn="1" w:lastColumn="0" w:noHBand="0" w:noVBand="1"/>
      </w:tblPr>
      <w:tblGrid>
        <w:gridCol w:w="2405"/>
        <w:gridCol w:w="7796"/>
      </w:tblGrid>
      <w:tr w:rsidR="001648C8" w:rsidRPr="004A5501" w14:paraId="00960BFB" w14:textId="77777777" w:rsidTr="00C03798">
        <w:tc>
          <w:tcPr>
            <w:tcW w:w="2405" w:type="dxa"/>
          </w:tcPr>
          <w:p w14:paraId="134414EF" w14:textId="77777777" w:rsidR="001648C8" w:rsidRPr="00FE5DAE" w:rsidRDefault="001648C8" w:rsidP="00C03798">
            <w:pPr>
              <w:pStyle w:val="BodyText"/>
              <w:jc w:val="center"/>
              <w:rPr>
                <w:b/>
                <w:sz w:val="20"/>
                <w:szCs w:val="20"/>
              </w:rPr>
            </w:pPr>
            <w:r w:rsidRPr="00FE5DAE">
              <w:rPr>
                <w:b/>
                <w:sz w:val="20"/>
                <w:szCs w:val="20"/>
              </w:rPr>
              <w:t>Degree of autonomy</w:t>
            </w:r>
          </w:p>
        </w:tc>
        <w:tc>
          <w:tcPr>
            <w:tcW w:w="7796" w:type="dxa"/>
          </w:tcPr>
          <w:p w14:paraId="35E3D603" w14:textId="77777777" w:rsidR="001648C8" w:rsidRPr="00FE5DAE" w:rsidRDefault="001648C8" w:rsidP="00C03798">
            <w:pPr>
              <w:pStyle w:val="BodyText"/>
              <w:jc w:val="center"/>
              <w:rPr>
                <w:b/>
                <w:sz w:val="20"/>
                <w:szCs w:val="20"/>
              </w:rPr>
            </w:pPr>
            <w:r w:rsidRPr="00FE5DAE">
              <w:rPr>
                <w:b/>
                <w:sz w:val="20"/>
                <w:szCs w:val="20"/>
              </w:rPr>
              <w:t>contents</w:t>
            </w:r>
          </w:p>
        </w:tc>
      </w:tr>
      <w:tr w:rsidR="001648C8" w:rsidRPr="004A5501" w14:paraId="69FBD096" w14:textId="77777777" w:rsidTr="00C03798">
        <w:tc>
          <w:tcPr>
            <w:tcW w:w="2405" w:type="dxa"/>
          </w:tcPr>
          <w:p w14:paraId="17565C53" w14:textId="77777777" w:rsidR="001648C8" w:rsidRPr="00FE5DAE" w:rsidRDefault="001648C8" w:rsidP="00C03798">
            <w:pPr>
              <w:pStyle w:val="BodyText"/>
              <w:rPr>
                <w:sz w:val="20"/>
                <w:szCs w:val="20"/>
              </w:rPr>
            </w:pPr>
            <w:r w:rsidRPr="00FE5DAE">
              <w:rPr>
                <w:sz w:val="20"/>
                <w:szCs w:val="20"/>
              </w:rPr>
              <w:t>Degree 1</w:t>
            </w:r>
          </w:p>
        </w:tc>
        <w:tc>
          <w:tcPr>
            <w:tcW w:w="7796" w:type="dxa"/>
          </w:tcPr>
          <w:p w14:paraId="6720A236" w14:textId="3473DC87" w:rsidR="001648C8" w:rsidRPr="00FE5DAE" w:rsidRDefault="005C0DEC" w:rsidP="00C03798">
            <w:pPr>
              <w:pStyle w:val="BodyText"/>
              <w:rPr>
                <w:sz w:val="20"/>
                <w:szCs w:val="20"/>
                <w:lang w:eastAsia="zh-CN"/>
              </w:rPr>
            </w:pPr>
            <w:r w:rsidRPr="005C0DEC">
              <w:rPr>
                <w:sz w:val="20"/>
                <w:szCs w:val="20"/>
                <w:lang w:eastAsia="zh-CN"/>
              </w:rPr>
              <w:t>Ship with automated processes and decision support</w:t>
            </w:r>
          </w:p>
        </w:tc>
        <w:bookmarkStart w:id="295" w:name="_GoBack"/>
        <w:bookmarkEnd w:id="295"/>
      </w:tr>
      <w:tr w:rsidR="001648C8" w:rsidRPr="004A5501" w14:paraId="3742DDE8" w14:textId="77777777" w:rsidTr="00C03798">
        <w:tc>
          <w:tcPr>
            <w:tcW w:w="2405" w:type="dxa"/>
          </w:tcPr>
          <w:p w14:paraId="7C7E0047" w14:textId="77777777" w:rsidR="001648C8" w:rsidRPr="00FE5DAE" w:rsidRDefault="001648C8" w:rsidP="00C03798">
            <w:pPr>
              <w:pStyle w:val="BodyText"/>
              <w:rPr>
                <w:sz w:val="20"/>
                <w:szCs w:val="20"/>
              </w:rPr>
            </w:pPr>
            <w:r w:rsidRPr="00FE5DAE">
              <w:rPr>
                <w:sz w:val="20"/>
                <w:szCs w:val="20"/>
              </w:rPr>
              <w:t>Degree 2</w:t>
            </w:r>
          </w:p>
        </w:tc>
        <w:tc>
          <w:tcPr>
            <w:tcW w:w="7796" w:type="dxa"/>
          </w:tcPr>
          <w:p w14:paraId="08DD9251" w14:textId="47016D86" w:rsidR="001648C8" w:rsidRPr="00FE5DAE" w:rsidRDefault="005C0DEC" w:rsidP="00C03798">
            <w:pPr>
              <w:pStyle w:val="BodyText"/>
              <w:rPr>
                <w:sz w:val="20"/>
                <w:szCs w:val="20"/>
                <w:lang w:eastAsia="zh-CN"/>
              </w:rPr>
            </w:pPr>
            <w:r w:rsidRPr="005C0DEC">
              <w:rPr>
                <w:sz w:val="20"/>
                <w:szCs w:val="20"/>
                <w:lang w:eastAsia="zh-CN"/>
              </w:rPr>
              <w:t>Remotely controlled ship with seafarers on board</w:t>
            </w:r>
          </w:p>
        </w:tc>
      </w:tr>
      <w:tr w:rsidR="001648C8" w:rsidRPr="004A5501" w14:paraId="58A89000" w14:textId="77777777" w:rsidTr="00C03798">
        <w:tc>
          <w:tcPr>
            <w:tcW w:w="2405" w:type="dxa"/>
          </w:tcPr>
          <w:p w14:paraId="1B47D4C4" w14:textId="77777777" w:rsidR="001648C8" w:rsidRPr="00FE5DAE" w:rsidRDefault="001648C8" w:rsidP="00C03798">
            <w:pPr>
              <w:pStyle w:val="BodyText"/>
              <w:rPr>
                <w:sz w:val="20"/>
                <w:szCs w:val="20"/>
              </w:rPr>
            </w:pPr>
            <w:r w:rsidRPr="00FE5DAE">
              <w:rPr>
                <w:sz w:val="20"/>
                <w:szCs w:val="20"/>
              </w:rPr>
              <w:t>Degree 3</w:t>
            </w:r>
          </w:p>
        </w:tc>
        <w:tc>
          <w:tcPr>
            <w:tcW w:w="7796" w:type="dxa"/>
          </w:tcPr>
          <w:p w14:paraId="2DBA219F" w14:textId="3BB03D27" w:rsidR="001648C8" w:rsidRPr="00FE5DAE" w:rsidRDefault="005C0DEC" w:rsidP="00C03798">
            <w:pPr>
              <w:pStyle w:val="BodyText"/>
              <w:rPr>
                <w:sz w:val="20"/>
                <w:szCs w:val="20"/>
                <w:lang w:eastAsia="zh-CN"/>
              </w:rPr>
            </w:pPr>
            <w:r w:rsidRPr="005C0DEC">
              <w:rPr>
                <w:sz w:val="20"/>
                <w:szCs w:val="20"/>
                <w:lang w:eastAsia="zh-CN"/>
              </w:rPr>
              <w:t>Remotely controlled ship without seafarers on board</w:t>
            </w:r>
          </w:p>
        </w:tc>
      </w:tr>
      <w:tr w:rsidR="001648C8" w:rsidRPr="004A5501" w14:paraId="18DBA8A1" w14:textId="77777777" w:rsidTr="00C03798">
        <w:tc>
          <w:tcPr>
            <w:tcW w:w="2405" w:type="dxa"/>
          </w:tcPr>
          <w:p w14:paraId="55A93587" w14:textId="77777777" w:rsidR="001648C8" w:rsidRPr="00FE5DAE" w:rsidRDefault="001648C8" w:rsidP="00C03798">
            <w:pPr>
              <w:pStyle w:val="BodyText"/>
              <w:rPr>
                <w:sz w:val="20"/>
                <w:szCs w:val="20"/>
              </w:rPr>
            </w:pPr>
            <w:r w:rsidRPr="00FE5DAE">
              <w:rPr>
                <w:sz w:val="20"/>
                <w:szCs w:val="20"/>
              </w:rPr>
              <w:t>Degree 4</w:t>
            </w:r>
          </w:p>
        </w:tc>
        <w:tc>
          <w:tcPr>
            <w:tcW w:w="7796" w:type="dxa"/>
          </w:tcPr>
          <w:p w14:paraId="57775A9A" w14:textId="30FD3A21" w:rsidR="001648C8" w:rsidRPr="00FE5DAE" w:rsidRDefault="005C0DEC" w:rsidP="00C03798">
            <w:pPr>
              <w:pStyle w:val="BodyText"/>
              <w:rPr>
                <w:sz w:val="20"/>
                <w:szCs w:val="20"/>
              </w:rPr>
            </w:pPr>
            <w:r w:rsidRPr="005C0DEC">
              <w:rPr>
                <w:sz w:val="20"/>
                <w:szCs w:val="20"/>
              </w:rPr>
              <w:t>Fully autonomous ship</w:t>
            </w:r>
          </w:p>
        </w:tc>
      </w:tr>
    </w:tbl>
    <w:p w14:paraId="2E06C064" w14:textId="77777777" w:rsidR="00DF3BF9" w:rsidRDefault="00DF3BF9" w:rsidP="001648C8">
      <w:pPr>
        <w:pStyle w:val="BodyText"/>
        <w:rPr>
          <w:lang w:eastAsia="zh-CN"/>
        </w:rPr>
      </w:pPr>
    </w:p>
    <w:p w14:paraId="4300D632" w14:textId="6558E416" w:rsidR="001648C8" w:rsidRDefault="005C0DEC" w:rsidP="00DF3BF9">
      <w:pPr>
        <w:pStyle w:val="BodyText"/>
        <w:jc w:val="both"/>
        <w:rPr>
          <w:lang w:eastAsia="zh-CN"/>
        </w:rPr>
      </w:pPr>
      <w:r w:rsidRPr="005C0DEC">
        <w:rPr>
          <w:lang w:eastAsia="zh-CN"/>
        </w:rPr>
        <w:t>In order to unify the understanding of th</w:t>
      </w:r>
      <w:r w:rsidRPr="006922DC">
        <w:rPr>
          <w:lang w:eastAsia="zh-CN"/>
        </w:rPr>
        <w:t>e degree</w:t>
      </w:r>
      <w:r w:rsidR="00DF3BF9" w:rsidRPr="006922DC">
        <w:rPr>
          <w:lang w:eastAsia="zh-CN"/>
        </w:rPr>
        <w:t>s</w:t>
      </w:r>
      <w:r w:rsidRPr="006922DC">
        <w:rPr>
          <w:lang w:eastAsia="zh-CN"/>
        </w:rPr>
        <w:t xml:space="preserve"> of auto</w:t>
      </w:r>
      <w:r w:rsidRPr="005C0DEC">
        <w:rPr>
          <w:lang w:eastAsia="zh-CN"/>
        </w:rPr>
        <w:t>nomy, the following hypotheses were formulated during the initial scoping for facilitating the process:</w:t>
      </w:r>
    </w:p>
    <w:p w14:paraId="37604527" w14:textId="77777777" w:rsidR="005C0DEC" w:rsidRDefault="005C0DEC" w:rsidP="00DF3BF9">
      <w:pPr>
        <w:pStyle w:val="BodyText"/>
        <w:spacing w:line="240" w:lineRule="auto"/>
        <w:ind w:leftChars="200" w:left="360"/>
        <w:jc w:val="both"/>
        <w:rPr>
          <w:lang w:eastAsia="zh-CN"/>
        </w:rPr>
      </w:pPr>
      <w:r>
        <w:rPr>
          <w:lang w:eastAsia="zh-CN"/>
        </w:rPr>
        <w:t>.1 MASS of degree one is considered as a conventional ship with some additional functions to support human decision making. The specific automated process and decision support are not considered due to their diversities.</w:t>
      </w:r>
    </w:p>
    <w:p w14:paraId="0349C5DC" w14:textId="7F34435D" w:rsidR="005C0DEC" w:rsidRDefault="005C0DEC" w:rsidP="00DF3BF9">
      <w:pPr>
        <w:pStyle w:val="BodyText"/>
        <w:spacing w:line="240" w:lineRule="auto"/>
        <w:ind w:leftChars="200" w:left="360"/>
        <w:jc w:val="both"/>
        <w:rPr>
          <w:lang w:eastAsia="zh-CN"/>
        </w:rPr>
      </w:pPr>
      <w:r>
        <w:rPr>
          <w:lang w:eastAsia="zh-CN"/>
        </w:rPr>
        <w:t>.2 No matter if MASS can be operated from another location, seafarers on board are assumed to be able to meet all the operation and control requirements (For degrees one and two).</w:t>
      </w:r>
    </w:p>
    <w:p w14:paraId="325CDDA9" w14:textId="52FD0EE6" w:rsidR="005C0DEC" w:rsidRDefault="005C0DEC" w:rsidP="00DF3BF9">
      <w:pPr>
        <w:pStyle w:val="BodyText"/>
        <w:spacing w:line="240" w:lineRule="auto"/>
        <w:ind w:leftChars="200" w:left="360"/>
        <w:jc w:val="both"/>
        <w:rPr>
          <w:lang w:eastAsia="zh-CN"/>
        </w:rPr>
      </w:pPr>
      <w:r w:rsidRPr="006922DC">
        <w:rPr>
          <w:lang w:eastAsia="zh-CN"/>
        </w:rPr>
        <w:t>.3 For degree of autonomy four, it is assumed there will be no seafarer on board.</w:t>
      </w:r>
    </w:p>
    <w:p w14:paraId="54B5C0AC" w14:textId="1A7E7A0B" w:rsidR="001648C8" w:rsidRDefault="005C0DEC" w:rsidP="005C0DEC">
      <w:pPr>
        <w:pStyle w:val="Heading2"/>
        <w:rPr>
          <w:lang w:eastAsia="zh-CN"/>
        </w:rPr>
      </w:pPr>
      <w:bookmarkStart w:id="296" w:name="_Toc67582117"/>
      <w:r w:rsidRPr="005C0DEC">
        <w:rPr>
          <w:lang w:eastAsia="zh-CN"/>
        </w:rPr>
        <w:t>Gaps Analysis</w:t>
      </w:r>
      <w:bookmarkEnd w:id="296"/>
    </w:p>
    <w:p w14:paraId="5BAD6498" w14:textId="77777777" w:rsidR="001648C8" w:rsidRPr="007471FF" w:rsidRDefault="001648C8" w:rsidP="001648C8">
      <w:pPr>
        <w:pStyle w:val="Heading2separationline"/>
        <w:rPr>
          <w:lang w:eastAsia="zh-CN"/>
        </w:rPr>
      </w:pPr>
    </w:p>
    <w:p w14:paraId="68D4DE86" w14:textId="606E4EB2" w:rsidR="005C0DEC" w:rsidRPr="00DF3BF9" w:rsidRDefault="00DF3BF9" w:rsidP="00DF3BF9">
      <w:pPr>
        <w:spacing w:line="240" w:lineRule="auto"/>
        <w:rPr>
          <w:rFonts w:ascii="Calibri" w:eastAsia="SimSun" w:hAnsi="Calibri" w:cs="Arial"/>
          <w:sz w:val="22"/>
          <w:lang w:val="en-AU"/>
        </w:rPr>
      </w:pPr>
      <w:r w:rsidRPr="00DF3BF9">
        <w:rPr>
          <w:rFonts w:ascii="Calibri" w:eastAsia="SimSun" w:hAnsi="Calibri" w:cs="Arial"/>
          <w:sz w:val="22"/>
          <w:lang w:val="en-AU"/>
        </w:rPr>
        <w:t xml:space="preserve">A </w:t>
      </w:r>
      <w:r w:rsidR="005C0DEC" w:rsidRPr="00DF3BF9">
        <w:rPr>
          <w:rFonts w:ascii="Calibri" w:eastAsia="SimSun" w:hAnsi="Calibri" w:cs="Arial"/>
          <w:sz w:val="22"/>
          <w:lang w:val="en-AU"/>
        </w:rPr>
        <w:t>apply to MASS and do not imp</w:t>
      </w:r>
      <w:r w:rsidR="005C0DEC" w:rsidRPr="006922DC">
        <w:rPr>
          <w:rFonts w:ascii="Calibri" w:eastAsia="SimSun" w:hAnsi="Calibri" w:cs="Arial"/>
          <w:sz w:val="22"/>
          <w:lang w:val="en-AU"/>
        </w:rPr>
        <w:t>ede the function of VTS on MASS, but may need to be amended or clarified, or</w:t>
      </w:r>
    </w:p>
    <w:p w14:paraId="4969A860" w14:textId="55C91EAA" w:rsidR="005C0DEC" w:rsidRPr="00DF3BF9" w:rsidRDefault="00DF3BF9" w:rsidP="00DF3BF9">
      <w:pPr>
        <w:spacing w:line="240" w:lineRule="auto"/>
        <w:rPr>
          <w:rFonts w:ascii="Calibri" w:eastAsia="SimSun" w:hAnsi="Calibri" w:cs="Arial"/>
          <w:sz w:val="22"/>
          <w:lang w:val="en-AU"/>
        </w:rPr>
      </w:pPr>
      <w:r w:rsidRPr="00DF3BF9">
        <w:rPr>
          <w:rFonts w:ascii="Calibri" w:eastAsia="SimSun" w:hAnsi="Calibri" w:cs="Arial"/>
          <w:sz w:val="22"/>
          <w:lang w:val="en-AU"/>
        </w:rPr>
        <w:t xml:space="preserve">B </w:t>
      </w:r>
      <w:r w:rsidR="005C0DEC" w:rsidRPr="00DF3BF9">
        <w:rPr>
          <w:rFonts w:ascii="Calibri" w:eastAsia="SimSun" w:hAnsi="Calibri" w:cs="Arial"/>
          <w:sz w:val="22"/>
          <w:lang w:val="en-AU"/>
        </w:rPr>
        <w:t xml:space="preserve">apply to MASS and do not impede the function of VTS on MASS, and require no actions; </w:t>
      </w:r>
      <w:r w:rsidR="005C0DEC" w:rsidRPr="00DF3BF9">
        <w:rPr>
          <w:rFonts w:ascii="Calibri" w:eastAsia="SimSun" w:hAnsi="Calibri" w:cs="Arial" w:hint="eastAsia"/>
          <w:sz w:val="22"/>
          <w:lang w:val="en-AU"/>
        </w:rPr>
        <w:t>o</w:t>
      </w:r>
      <w:r w:rsidR="005C0DEC" w:rsidRPr="00DF3BF9">
        <w:rPr>
          <w:rFonts w:ascii="Calibri" w:eastAsia="SimSun" w:hAnsi="Calibri" w:cs="Arial"/>
          <w:sz w:val="22"/>
          <w:lang w:val="en-AU"/>
        </w:rPr>
        <w:t>r</w:t>
      </w:r>
    </w:p>
    <w:p w14:paraId="756D41B7" w14:textId="5B532D18" w:rsidR="005C0DEC" w:rsidRPr="00DF3BF9" w:rsidRDefault="00DF3BF9" w:rsidP="00DF3BF9">
      <w:pPr>
        <w:spacing w:line="240" w:lineRule="auto"/>
        <w:rPr>
          <w:rFonts w:ascii="Calibri" w:eastAsia="SimSun" w:hAnsi="Calibri" w:cs="Arial"/>
          <w:sz w:val="22"/>
          <w:lang w:val="en-AU"/>
        </w:rPr>
      </w:pPr>
      <w:r w:rsidRPr="00DF3BF9">
        <w:rPr>
          <w:rFonts w:ascii="Calibri" w:eastAsia="SimSun" w:hAnsi="Calibri" w:cs="Arial"/>
          <w:sz w:val="22"/>
          <w:lang w:val="en-AU"/>
        </w:rPr>
        <w:t xml:space="preserve">C </w:t>
      </w:r>
      <w:r w:rsidR="005C0DEC" w:rsidRPr="00DF3BF9">
        <w:rPr>
          <w:rFonts w:ascii="Calibri" w:eastAsia="SimSun" w:hAnsi="Calibri" w:cs="Arial"/>
          <w:sz w:val="22"/>
          <w:lang w:val="en-AU"/>
        </w:rPr>
        <w:t>do not apply to MASS and impede the function of VTS on MASS.</w:t>
      </w:r>
    </w:p>
    <w:p w14:paraId="568C8B9D" w14:textId="77777777" w:rsidR="005C0DEC" w:rsidRPr="005C0DEC" w:rsidRDefault="005C0DEC" w:rsidP="001648C8">
      <w:pPr>
        <w:pStyle w:val="BodyText"/>
        <w:rPr>
          <w:lang w:val="en-AU" w:eastAsia="zh-CN"/>
        </w:rPr>
      </w:pPr>
    </w:p>
    <w:p w14:paraId="150320CA" w14:textId="25F993A3" w:rsidR="001648C8" w:rsidRPr="00DF3BF9" w:rsidRDefault="005C0DEC" w:rsidP="001648C8">
      <w:pPr>
        <w:pStyle w:val="BodyText"/>
        <w:rPr>
          <w:rFonts w:ascii="Calibri" w:eastAsia="SimSun" w:hAnsi="Calibri" w:cs="Arial"/>
          <w:lang w:val="en-AU"/>
        </w:rPr>
      </w:pPr>
      <w:r w:rsidRPr="005C0DEC">
        <w:rPr>
          <w:lang w:eastAsia="zh-CN"/>
        </w:rPr>
        <w:t>T</w:t>
      </w:r>
      <w:r w:rsidRPr="00DF3BF9">
        <w:rPr>
          <w:rFonts w:ascii="Calibri" w:eastAsia="SimSun" w:hAnsi="Calibri" w:cs="Arial"/>
          <w:lang w:val="en-AU"/>
        </w:rPr>
        <w:t>he identification process can be presented in the following flow chart:</w:t>
      </w:r>
    </w:p>
    <w:p w14:paraId="63400AE1" w14:textId="1EAB26D9" w:rsidR="001648C8" w:rsidRDefault="001648C8" w:rsidP="001648C8">
      <w:pPr>
        <w:pStyle w:val="BodyText"/>
        <w:jc w:val="center"/>
        <w:rPr>
          <w:lang w:eastAsia="zh-CN"/>
        </w:rPr>
      </w:pPr>
    </w:p>
    <w:p w14:paraId="5D0B1E0E" w14:textId="369CE34C" w:rsidR="005C0DEC" w:rsidRDefault="005C0DEC" w:rsidP="001648C8">
      <w:pPr>
        <w:pStyle w:val="BodyText"/>
        <w:jc w:val="center"/>
        <w:rPr>
          <w:lang w:eastAsia="zh-CN"/>
        </w:rPr>
      </w:pPr>
      <w:r>
        <w:rPr>
          <w:noProof/>
          <w:lang w:val="en-AU" w:eastAsia="en-AU"/>
        </w:rPr>
        <w:lastRenderedPageBreak/>
        <w:drawing>
          <wp:inline distT="0" distB="0" distL="0" distR="0" wp14:anchorId="36DE3745" wp14:editId="3422D046">
            <wp:extent cx="6182360" cy="4305935"/>
            <wp:effectExtent l="0" t="0" r="889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182360" cy="4305935"/>
                    </a:xfrm>
                    <a:prstGeom prst="rect">
                      <a:avLst/>
                    </a:prstGeom>
                    <a:noFill/>
                  </pic:spPr>
                </pic:pic>
              </a:graphicData>
            </a:graphic>
          </wp:inline>
        </w:drawing>
      </w:r>
    </w:p>
    <w:p w14:paraId="4C6B4F78" w14:textId="35BBD6FF" w:rsidR="001648C8" w:rsidRPr="00FA249D" w:rsidRDefault="005C0DEC" w:rsidP="005C0DEC">
      <w:pPr>
        <w:pStyle w:val="Heading2"/>
        <w:rPr>
          <w:lang w:eastAsia="zh-CN"/>
        </w:rPr>
      </w:pPr>
      <w:bookmarkStart w:id="297" w:name="_Toc67582118"/>
      <w:r w:rsidRPr="00FA249D">
        <w:rPr>
          <w:lang w:eastAsia="zh-CN"/>
        </w:rPr>
        <w:t>Solutions</w:t>
      </w:r>
      <w:bookmarkEnd w:id="297"/>
    </w:p>
    <w:p w14:paraId="4BD48BF4" w14:textId="77777777" w:rsidR="001648C8" w:rsidRPr="00FA249D" w:rsidRDefault="001648C8" w:rsidP="001648C8">
      <w:pPr>
        <w:pStyle w:val="Heading2separationline"/>
        <w:rPr>
          <w:lang w:eastAsia="zh-CN"/>
        </w:rPr>
      </w:pPr>
    </w:p>
    <w:p w14:paraId="1EF95837" w14:textId="28C7A32D" w:rsidR="001535B5" w:rsidRPr="00FA249D" w:rsidRDefault="00AE012D" w:rsidP="001535B5">
      <w:pPr>
        <w:pStyle w:val="BodyText"/>
        <w:rPr>
          <w:rFonts w:ascii="SimSun" w:eastAsia="SimSun" w:hAnsi="SimSun"/>
          <w:sz w:val="24"/>
          <w:szCs w:val="24"/>
          <w:lang w:eastAsia="zh-CN"/>
        </w:rPr>
      </w:pPr>
      <w:r w:rsidRPr="00FA249D">
        <w:rPr>
          <w:lang w:eastAsia="zh-CN"/>
        </w:rPr>
        <w:t>The most appropriate method classification to solve the impact of MASS:</w:t>
      </w:r>
    </w:p>
    <w:p w14:paraId="18BB9391" w14:textId="4FE11187" w:rsidR="001648C8" w:rsidRPr="0026054A" w:rsidRDefault="00DB1BE2" w:rsidP="00DB1BE2">
      <w:pPr>
        <w:pStyle w:val="BodyText"/>
        <w:numPr>
          <w:ilvl w:val="0"/>
          <w:numId w:val="35"/>
        </w:numPr>
        <w:rPr>
          <w:lang w:eastAsia="zh-CN"/>
        </w:rPr>
      </w:pPr>
      <w:r w:rsidRPr="00FA249D">
        <w:rPr>
          <w:lang w:eastAsia="zh-CN"/>
        </w:rPr>
        <w:t>equivalen</w:t>
      </w:r>
      <w:r w:rsidRPr="00DB1BE2">
        <w:rPr>
          <w:lang w:eastAsia="zh-CN"/>
        </w:rPr>
        <w:t>ces as provided for by the instruments or developing interpretations; and/or</w:t>
      </w:r>
    </w:p>
    <w:p w14:paraId="6F18ED20" w14:textId="000B3F9B" w:rsidR="001648C8" w:rsidRPr="0026054A" w:rsidRDefault="00DB1BE2" w:rsidP="00DB1BE2">
      <w:pPr>
        <w:pStyle w:val="BodyText"/>
        <w:numPr>
          <w:ilvl w:val="0"/>
          <w:numId w:val="35"/>
        </w:numPr>
        <w:rPr>
          <w:lang w:eastAsia="zh-CN"/>
        </w:rPr>
      </w:pPr>
      <w:r w:rsidRPr="00DB1BE2">
        <w:rPr>
          <w:lang w:eastAsia="zh-CN"/>
        </w:rPr>
        <w:t>amending existing documents; and/or</w:t>
      </w:r>
    </w:p>
    <w:p w14:paraId="2A4DE175" w14:textId="5243D3F1" w:rsidR="001648C8" w:rsidRPr="0026054A" w:rsidRDefault="00A01AA3" w:rsidP="00A01AA3">
      <w:pPr>
        <w:pStyle w:val="BodyText"/>
        <w:numPr>
          <w:ilvl w:val="0"/>
          <w:numId w:val="35"/>
        </w:numPr>
        <w:rPr>
          <w:lang w:eastAsia="zh-CN"/>
        </w:rPr>
      </w:pPr>
      <w:r w:rsidRPr="00A01AA3">
        <w:rPr>
          <w:lang w:eastAsia="zh-CN"/>
        </w:rPr>
        <w:t>developing new documents; or</w:t>
      </w:r>
    </w:p>
    <w:p w14:paraId="08CF10A9" w14:textId="4AAD9CB6" w:rsidR="001648C8" w:rsidRPr="0026054A" w:rsidRDefault="00A01AA3" w:rsidP="00A01AA3">
      <w:pPr>
        <w:pStyle w:val="BodyText"/>
        <w:numPr>
          <w:ilvl w:val="0"/>
          <w:numId w:val="35"/>
        </w:numPr>
        <w:rPr>
          <w:lang w:eastAsia="zh-CN"/>
        </w:rPr>
      </w:pPr>
      <w:proofErr w:type="gramStart"/>
      <w:r w:rsidRPr="00A01AA3">
        <w:rPr>
          <w:lang w:eastAsia="zh-CN"/>
        </w:rPr>
        <w:t>none</w:t>
      </w:r>
      <w:proofErr w:type="gramEnd"/>
      <w:r w:rsidRPr="00A01AA3">
        <w:rPr>
          <w:lang w:eastAsia="zh-CN"/>
        </w:rPr>
        <w:t xml:space="preserve"> of the above as a result of the analysis.</w:t>
      </w:r>
    </w:p>
    <w:p w14:paraId="01850069" w14:textId="70416903" w:rsidR="00360612" w:rsidRDefault="0085022E" w:rsidP="00A01AA3">
      <w:pPr>
        <w:pStyle w:val="Heading1"/>
        <w:numPr>
          <w:ilvl w:val="0"/>
          <w:numId w:val="34"/>
        </w:numPr>
        <w:rPr>
          <w:lang w:eastAsia="zh-CN"/>
        </w:rPr>
      </w:pPr>
      <w:bookmarkStart w:id="298" w:name="_Toc67582119"/>
      <w:r>
        <w:rPr>
          <w:lang w:eastAsia="zh-CN"/>
        </w:rPr>
        <w:t>SCOPING RESULTS</w:t>
      </w:r>
      <w:bookmarkEnd w:id="298"/>
    </w:p>
    <w:p w14:paraId="666D6667" w14:textId="77777777" w:rsidR="00360612" w:rsidRPr="007471FF" w:rsidRDefault="00360612" w:rsidP="00360612">
      <w:pPr>
        <w:pStyle w:val="Heading2separationline"/>
        <w:rPr>
          <w:lang w:eastAsia="zh-CN"/>
        </w:rPr>
      </w:pPr>
    </w:p>
    <w:p w14:paraId="41D03094" w14:textId="2BA1B955" w:rsidR="001648C8" w:rsidRPr="003E5D1A" w:rsidRDefault="00A01AA3" w:rsidP="001648C8">
      <w:pPr>
        <w:pStyle w:val="BodyText"/>
        <w:rPr>
          <w:b/>
          <w:bCs/>
          <w:lang w:eastAsia="zh-CN"/>
        </w:rPr>
      </w:pPr>
      <w:r>
        <w:rPr>
          <w:b/>
          <w:bCs/>
          <w:lang w:eastAsia="zh-CN"/>
        </w:rPr>
        <w:t xml:space="preserve">TALBE </w:t>
      </w:r>
      <w:r w:rsidR="00564F8D">
        <w:rPr>
          <w:rFonts w:hint="eastAsia"/>
          <w:b/>
          <w:bCs/>
          <w:lang w:eastAsia="zh-CN"/>
        </w:rPr>
        <w:t>1</w:t>
      </w:r>
      <w:r w:rsidR="00FA249D">
        <w:rPr>
          <w:b/>
          <w:bCs/>
          <w:lang w:eastAsia="zh-CN"/>
        </w:rPr>
        <w:tab/>
      </w:r>
      <w:r w:rsidRPr="00A01AA3">
        <w:rPr>
          <w:b/>
          <w:bCs/>
          <w:lang w:eastAsia="zh-CN"/>
        </w:rPr>
        <w:t xml:space="preserve"> GAPS ANALYSIS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29"/>
        <w:gridCol w:w="2110"/>
        <w:gridCol w:w="1859"/>
        <w:gridCol w:w="3198"/>
      </w:tblGrid>
      <w:tr w:rsidR="003E5D1A" w:rsidRPr="000E661D" w14:paraId="066F9ACE" w14:textId="77777777" w:rsidTr="00C03798">
        <w:trPr>
          <w:trHeight w:val="383"/>
        </w:trPr>
        <w:tc>
          <w:tcPr>
            <w:tcW w:w="1129" w:type="dxa"/>
            <w:tcMar>
              <w:top w:w="39" w:type="dxa"/>
              <w:left w:w="39" w:type="dxa"/>
              <w:bottom w:w="39" w:type="dxa"/>
              <w:right w:w="39" w:type="dxa"/>
            </w:tcMar>
          </w:tcPr>
          <w:p w14:paraId="10F778D6" w14:textId="061D08E9" w:rsidR="003E5D1A" w:rsidRPr="0026054A" w:rsidRDefault="00A01AA3" w:rsidP="00C03798">
            <w:pPr>
              <w:pStyle w:val="BodyText"/>
              <w:jc w:val="center"/>
              <w:rPr>
                <w:b/>
                <w:sz w:val="20"/>
                <w:szCs w:val="20"/>
              </w:rPr>
            </w:pPr>
            <w:r w:rsidRPr="00A01AA3">
              <w:rPr>
                <w:b/>
                <w:sz w:val="20"/>
                <w:szCs w:val="20"/>
              </w:rPr>
              <w:t>Provisions</w:t>
            </w:r>
          </w:p>
        </w:tc>
        <w:tc>
          <w:tcPr>
            <w:tcW w:w="2110" w:type="dxa"/>
            <w:tcMar>
              <w:top w:w="39" w:type="dxa"/>
              <w:left w:w="39" w:type="dxa"/>
              <w:bottom w:w="39" w:type="dxa"/>
              <w:right w:w="39" w:type="dxa"/>
            </w:tcMar>
          </w:tcPr>
          <w:p w14:paraId="00E357E7" w14:textId="14B0382A" w:rsidR="003E5D1A" w:rsidRPr="0026054A" w:rsidRDefault="00A01AA3" w:rsidP="00C03798">
            <w:pPr>
              <w:pStyle w:val="BodyText"/>
              <w:jc w:val="center"/>
              <w:rPr>
                <w:b/>
                <w:sz w:val="20"/>
                <w:szCs w:val="20"/>
              </w:rPr>
            </w:pPr>
            <w:r w:rsidRPr="00A01AA3">
              <w:rPr>
                <w:b/>
                <w:sz w:val="20"/>
                <w:szCs w:val="20"/>
              </w:rPr>
              <w:t xml:space="preserve">Degree of </w:t>
            </w:r>
            <w:proofErr w:type="spellStart"/>
            <w:r w:rsidRPr="00A01AA3">
              <w:rPr>
                <w:b/>
                <w:sz w:val="20"/>
                <w:szCs w:val="20"/>
              </w:rPr>
              <w:t>autonmy</w:t>
            </w:r>
            <w:proofErr w:type="spellEnd"/>
          </w:p>
        </w:tc>
        <w:tc>
          <w:tcPr>
            <w:tcW w:w="1859" w:type="dxa"/>
            <w:tcMar>
              <w:top w:w="39" w:type="dxa"/>
              <w:left w:w="39" w:type="dxa"/>
              <w:bottom w:w="39" w:type="dxa"/>
              <w:right w:w="39" w:type="dxa"/>
            </w:tcMar>
          </w:tcPr>
          <w:p w14:paraId="2CAFE833" w14:textId="688CE0F1" w:rsidR="003E5D1A" w:rsidRPr="0026054A" w:rsidRDefault="00A01AA3" w:rsidP="00C03798">
            <w:pPr>
              <w:pStyle w:val="BodyText"/>
              <w:jc w:val="center"/>
              <w:rPr>
                <w:b/>
                <w:sz w:val="20"/>
                <w:szCs w:val="20"/>
              </w:rPr>
            </w:pPr>
            <w:r w:rsidRPr="00A01AA3">
              <w:rPr>
                <w:b/>
                <w:sz w:val="20"/>
                <w:szCs w:val="20"/>
              </w:rPr>
              <w:t>MASS application</w:t>
            </w:r>
          </w:p>
        </w:tc>
        <w:tc>
          <w:tcPr>
            <w:tcW w:w="3198" w:type="dxa"/>
            <w:tcMar>
              <w:top w:w="39" w:type="dxa"/>
              <w:left w:w="39" w:type="dxa"/>
              <w:bottom w:w="39" w:type="dxa"/>
              <w:right w:w="39" w:type="dxa"/>
            </w:tcMar>
          </w:tcPr>
          <w:p w14:paraId="736BB79B" w14:textId="68EF402F" w:rsidR="003E5D1A" w:rsidRPr="0026054A" w:rsidRDefault="00A01AA3" w:rsidP="00C03798">
            <w:pPr>
              <w:pStyle w:val="BodyText"/>
              <w:jc w:val="center"/>
              <w:rPr>
                <w:b/>
                <w:sz w:val="20"/>
                <w:szCs w:val="20"/>
              </w:rPr>
            </w:pPr>
            <w:r w:rsidRPr="00A01AA3">
              <w:rPr>
                <w:b/>
                <w:sz w:val="20"/>
                <w:szCs w:val="20"/>
              </w:rPr>
              <w:t>Comments/remarks</w:t>
            </w:r>
          </w:p>
        </w:tc>
      </w:tr>
      <w:tr w:rsidR="003E5D1A" w:rsidRPr="000E661D" w14:paraId="3918C27D" w14:textId="77777777" w:rsidTr="003C624C">
        <w:trPr>
          <w:trHeight w:val="123"/>
        </w:trPr>
        <w:tc>
          <w:tcPr>
            <w:tcW w:w="1129" w:type="dxa"/>
            <w:vMerge w:val="restart"/>
            <w:tcMar>
              <w:top w:w="39" w:type="dxa"/>
              <w:left w:w="39" w:type="dxa"/>
              <w:bottom w:w="39" w:type="dxa"/>
              <w:right w:w="39" w:type="dxa"/>
            </w:tcMar>
          </w:tcPr>
          <w:p w14:paraId="0292727C" w14:textId="77777777" w:rsidR="003E5D1A" w:rsidRPr="0026054A" w:rsidRDefault="003E5D1A" w:rsidP="00C03798">
            <w:pPr>
              <w:rPr>
                <w:sz w:val="20"/>
                <w:szCs w:val="20"/>
              </w:rPr>
            </w:pPr>
          </w:p>
        </w:tc>
        <w:tc>
          <w:tcPr>
            <w:tcW w:w="2110" w:type="dxa"/>
            <w:tcMar>
              <w:top w:w="39" w:type="dxa"/>
              <w:left w:w="39" w:type="dxa"/>
              <w:bottom w:w="39" w:type="dxa"/>
              <w:right w:w="39" w:type="dxa"/>
            </w:tcMar>
          </w:tcPr>
          <w:p w14:paraId="473EA184" w14:textId="77777777" w:rsidR="003E5D1A" w:rsidRPr="0026054A" w:rsidRDefault="003E5D1A" w:rsidP="00C03798">
            <w:pPr>
              <w:rPr>
                <w:sz w:val="20"/>
                <w:szCs w:val="20"/>
              </w:rPr>
            </w:pPr>
            <w:r w:rsidRPr="0026054A">
              <w:rPr>
                <w:sz w:val="20"/>
                <w:szCs w:val="20"/>
              </w:rPr>
              <w:t>DEGREE ONE</w:t>
            </w:r>
          </w:p>
        </w:tc>
        <w:tc>
          <w:tcPr>
            <w:tcW w:w="1859" w:type="dxa"/>
            <w:tcMar>
              <w:top w:w="39" w:type="dxa"/>
              <w:left w:w="39" w:type="dxa"/>
              <w:bottom w:w="39" w:type="dxa"/>
              <w:right w:w="39" w:type="dxa"/>
            </w:tcMar>
          </w:tcPr>
          <w:p w14:paraId="48C70DB6" w14:textId="77777777" w:rsidR="003E5D1A" w:rsidRPr="0026054A" w:rsidRDefault="003E5D1A" w:rsidP="00C03798">
            <w:pPr>
              <w:rPr>
                <w:sz w:val="20"/>
                <w:szCs w:val="20"/>
              </w:rPr>
            </w:pPr>
          </w:p>
        </w:tc>
        <w:tc>
          <w:tcPr>
            <w:tcW w:w="3198" w:type="dxa"/>
            <w:tcMar>
              <w:top w:w="39" w:type="dxa"/>
              <w:left w:w="39" w:type="dxa"/>
              <w:bottom w:w="39" w:type="dxa"/>
              <w:right w:w="39" w:type="dxa"/>
            </w:tcMar>
          </w:tcPr>
          <w:p w14:paraId="1765D7E9" w14:textId="77777777" w:rsidR="003E5D1A" w:rsidRPr="0026054A" w:rsidRDefault="003E5D1A" w:rsidP="00C03798">
            <w:pPr>
              <w:rPr>
                <w:sz w:val="20"/>
                <w:szCs w:val="20"/>
              </w:rPr>
            </w:pPr>
          </w:p>
        </w:tc>
      </w:tr>
      <w:tr w:rsidR="003E5D1A" w:rsidRPr="000E661D" w14:paraId="6D35A5E1" w14:textId="77777777" w:rsidTr="003C624C">
        <w:trPr>
          <w:trHeight w:val="187"/>
        </w:trPr>
        <w:tc>
          <w:tcPr>
            <w:tcW w:w="1129" w:type="dxa"/>
            <w:vMerge/>
            <w:tcMar>
              <w:top w:w="39" w:type="dxa"/>
              <w:left w:w="39" w:type="dxa"/>
              <w:bottom w:w="39" w:type="dxa"/>
              <w:right w:w="39" w:type="dxa"/>
            </w:tcMar>
          </w:tcPr>
          <w:p w14:paraId="05E9FBC6" w14:textId="77777777" w:rsidR="003E5D1A" w:rsidRPr="0026054A" w:rsidRDefault="003E5D1A" w:rsidP="00C03798">
            <w:pPr>
              <w:rPr>
                <w:sz w:val="20"/>
                <w:szCs w:val="20"/>
              </w:rPr>
            </w:pPr>
          </w:p>
        </w:tc>
        <w:tc>
          <w:tcPr>
            <w:tcW w:w="2110" w:type="dxa"/>
            <w:tcMar>
              <w:top w:w="39" w:type="dxa"/>
              <w:left w:w="39" w:type="dxa"/>
              <w:bottom w:w="39" w:type="dxa"/>
              <w:right w:w="39" w:type="dxa"/>
            </w:tcMar>
          </w:tcPr>
          <w:p w14:paraId="7C6C7D8B" w14:textId="77777777" w:rsidR="003E5D1A" w:rsidRPr="0026054A" w:rsidRDefault="003E5D1A" w:rsidP="00C03798">
            <w:pPr>
              <w:rPr>
                <w:sz w:val="20"/>
                <w:szCs w:val="20"/>
              </w:rPr>
            </w:pPr>
            <w:r w:rsidRPr="0026054A">
              <w:rPr>
                <w:sz w:val="20"/>
                <w:szCs w:val="20"/>
              </w:rPr>
              <w:t>DEGREE TWO</w:t>
            </w:r>
          </w:p>
        </w:tc>
        <w:tc>
          <w:tcPr>
            <w:tcW w:w="1859" w:type="dxa"/>
            <w:tcMar>
              <w:top w:w="39" w:type="dxa"/>
              <w:left w:w="39" w:type="dxa"/>
              <w:bottom w:w="39" w:type="dxa"/>
              <w:right w:w="39" w:type="dxa"/>
            </w:tcMar>
          </w:tcPr>
          <w:p w14:paraId="69193A8D" w14:textId="77777777" w:rsidR="003E5D1A" w:rsidRPr="0026054A" w:rsidRDefault="003E5D1A" w:rsidP="00C03798">
            <w:pPr>
              <w:rPr>
                <w:sz w:val="20"/>
                <w:szCs w:val="20"/>
              </w:rPr>
            </w:pPr>
          </w:p>
        </w:tc>
        <w:tc>
          <w:tcPr>
            <w:tcW w:w="3198" w:type="dxa"/>
            <w:tcMar>
              <w:top w:w="39" w:type="dxa"/>
              <w:left w:w="39" w:type="dxa"/>
              <w:bottom w:w="39" w:type="dxa"/>
              <w:right w:w="39" w:type="dxa"/>
            </w:tcMar>
          </w:tcPr>
          <w:p w14:paraId="07E81336" w14:textId="77777777" w:rsidR="003E5D1A" w:rsidRPr="0026054A" w:rsidRDefault="003E5D1A" w:rsidP="00C03798">
            <w:pPr>
              <w:rPr>
                <w:sz w:val="20"/>
                <w:szCs w:val="20"/>
              </w:rPr>
            </w:pPr>
          </w:p>
        </w:tc>
      </w:tr>
      <w:tr w:rsidR="003E5D1A" w:rsidRPr="000E661D" w14:paraId="755B2BAC" w14:textId="77777777" w:rsidTr="003C624C">
        <w:trPr>
          <w:trHeight w:val="279"/>
        </w:trPr>
        <w:tc>
          <w:tcPr>
            <w:tcW w:w="1129" w:type="dxa"/>
            <w:vMerge/>
            <w:tcMar>
              <w:top w:w="39" w:type="dxa"/>
              <w:left w:w="39" w:type="dxa"/>
              <w:bottom w:w="39" w:type="dxa"/>
              <w:right w:w="39" w:type="dxa"/>
            </w:tcMar>
          </w:tcPr>
          <w:p w14:paraId="3E298979" w14:textId="77777777" w:rsidR="003E5D1A" w:rsidRPr="0026054A" w:rsidRDefault="003E5D1A" w:rsidP="00C03798">
            <w:pPr>
              <w:rPr>
                <w:sz w:val="20"/>
                <w:szCs w:val="20"/>
              </w:rPr>
            </w:pPr>
          </w:p>
        </w:tc>
        <w:tc>
          <w:tcPr>
            <w:tcW w:w="2110" w:type="dxa"/>
            <w:tcMar>
              <w:top w:w="39" w:type="dxa"/>
              <w:left w:w="39" w:type="dxa"/>
              <w:bottom w:w="39" w:type="dxa"/>
              <w:right w:w="39" w:type="dxa"/>
            </w:tcMar>
          </w:tcPr>
          <w:p w14:paraId="5A8BAD9D" w14:textId="77777777" w:rsidR="003E5D1A" w:rsidRPr="0026054A" w:rsidRDefault="003E5D1A" w:rsidP="00C03798">
            <w:pPr>
              <w:rPr>
                <w:sz w:val="20"/>
                <w:szCs w:val="20"/>
              </w:rPr>
            </w:pPr>
            <w:r w:rsidRPr="0026054A">
              <w:rPr>
                <w:sz w:val="20"/>
                <w:szCs w:val="20"/>
              </w:rPr>
              <w:t>DEGREE THREE</w:t>
            </w:r>
          </w:p>
        </w:tc>
        <w:tc>
          <w:tcPr>
            <w:tcW w:w="1859" w:type="dxa"/>
            <w:tcMar>
              <w:top w:w="39" w:type="dxa"/>
              <w:left w:w="39" w:type="dxa"/>
              <w:bottom w:w="39" w:type="dxa"/>
              <w:right w:w="39" w:type="dxa"/>
            </w:tcMar>
          </w:tcPr>
          <w:p w14:paraId="3B9044E4" w14:textId="77777777" w:rsidR="003E5D1A" w:rsidRPr="0026054A" w:rsidRDefault="003E5D1A" w:rsidP="00C03798">
            <w:pPr>
              <w:rPr>
                <w:sz w:val="20"/>
                <w:szCs w:val="20"/>
              </w:rPr>
            </w:pPr>
          </w:p>
        </w:tc>
        <w:tc>
          <w:tcPr>
            <w:tcW w:w="3198" w:type="dxa"/>
            <w:tcMar>
              <w:top w:w="39" w:type="dxa"/>
              <w:left w:w="39" w:type="dxa"/>
              <w:bottom w:w="39" w:type="dxa"/>
              <w:right w:w="39" w:type="dxa"/>
            </w:tcMar>
          </w:tcPr>
          <w:p w14:paraId="28AFA50A" w14:textId="77777777" w:rsidR="003E5D1A" w:rsidRPr="0026054A" w:rsidRDefault="003E5D1A" w:rsidP="00C03798">
            <w:pPr>
              <w:rPr>
                <w:sz w:val="20"/>
                <w:szCs w:val="20"/>
              </w:rPr>
            </w:pPr>
          </w:p>
        </w:tc>
      </w:tr>
      <w:tr w:rsidR="003E5D1A" w:rsidRPr="000E661D" w14:paraId="2BEDA8AE" w14:textId="77777777" w:rsidTr="003C624C">
        <w:trPr>
          <w:trHeight w:val="59"/>
        </w:trPr>
        <w:tc>
          <w:tcPr>
            <w:tcW w:w="1129" w:type="dxa"/>
            <w:vMerge/>
            <w:tcMar>
              <w:top w:w="39" w:type="dxa"/>
              <w:left w:w="39" w:type="dxa"/>
              <w:bottom w:w="39" w:type="dxa"/>
              <w:right w:w="39" w:type="dxa"/>
            </w:tcMar>
          </w:tcPr>
          <w:p w14:paraId="45A76AC8" w14:textId="77777777" w:rsidR="003E5D1A" w:rsidRPr="0026054A" w:rsidRDefault="003E5D1A" w:rsidP="00C03798">
            <w:pPr>
              <w:rPr>
                <w:sz w:val="20"/>
                <w:szCs w:val="20"/>
              </w:rPr>
            </w:pPr>
          </w:p>
        </w:tc>
        <w:tc>
          <w:tcPr>
            <w:tcW w:w="2110" w:type="dxa"/>
            <w:tcMar>
              <w:top w:w="39" w:type="dxa"/>
              <w:left w:w="39" w:type="dxa"/>
              <w:bottom w:w="39" w:type="dxa"/>
              <w:right w:w="39" w:type="dxa"/>
            </w:tcMar>
          </w:tcPr>
          <w:p w14:paraId="42B859E4" w14:textId="77777777" w:rsidR="003E5D1A" w:rsidRPr="0026054A" w:rsidRDefault="003E5D1A" w:rsidP="00C03798">
            <w:pPr>
              <w:rPr>
                <w:sz w:val="20"/>
                <w:szCs w:val="20"/>
              </w:rPr>
            </w:pPr>
            <w:r w:rsidRPr="0026054A">
              <w:rPr>
                <w:sz w:val="20"/>
                <w:szCs w:val="20"/>
              </w:rPr>
              <w:t>DEGREE FOUR</w:t>
            </w:r>
          </w:p>
        </w:tc>
        <w:tc>
          <w:tcPr>
            <w:tcW w:w="1859" w:type="dxa"/>
            <w:tcMar>
              <w:top w:w="39" w:type="dxa"/>
              <w:left w:w="39" w:type="dxa"/>
              <w:bottom w:w="39" w:type="dxa"/>
              <w:right w:w="39" w:type="dxa"/>
            </w:tcMar>
          </w:tcPr>
          <w:p w14:paraId="355D5480" w14:textId="77777777" w:rsidR="003E5D1A" w:rsidRPr="0026054A" w:rsidRDefault="003E5D1A" w:rsidP="00C03798">
            <w:pPr>
              <w:rPr>
                <w:sz w:val="20"/>
                <w:szCs w:val="20"/>
              </w:rPr>
            </w:pPr>
          </w:p>
        </w:tc>
        <w:tc>
          <w:tcPr>
            <w:tcW w:w="3198" w:type="dxa"/>
            <w:tcMar>
              <w:top w:w="39" w:type="dxa"/>
              <w:left w:w="39" w:type="dxa"/>
              <w:bottom w:w="39" w:type="dxa"/>
              <w:right w:w="39" w:type="dxa"/>
            </w:tcMar>
          </w:tcPr>
          <w:p w14:paraId="587F6FB7" w14:textId="77777777" w:rsidR="003E5D1A" w:rsidRPr="0026054A" w:rsidRDefault="003E5D1A" w:rsidP="00C03798">
            <w:pPr>
              <w:rPr>
                <w:sz w:val="20"/>
                <w:szCs w:val="20"/>
              </w:rPr>
            </w:pPr>
          </w:p>
        </w:tc>
      </w:tr>
    </w:tbl>
    <w:p w14:paraId="0E79D236" w14:textId="77777777" w:rsidR="003C624C" w:rsidRDefault="003C624C" w:rsidP="003E5D1A">
      <w:pPr>
        <w:pStyle w:val="BodyText"/>
        <w:rPr>
          <w:b/>
          <w:bCs/>
          <w:lang w:eastAsia="zh-CN"/>
        </w:rPr>
      </w:pPr>
    </w:p>
    <w:p w14:paraId="17529E5C" w14:textId="77777777" w:rsidR="003C624C" w:rsidRDefault="003C624C" w:rsidP="003E5D1A">
      <w:pPr>
        <w:pStyle w:val="BodyText"/>
        <w:rPr>
          <w:b/>
          <w:bCs/>
          <w:lang w:eastAsia="zh-CN"/>
        </w:rPr>
      </w:pPr>
    </w:p>
    <w:p w14:paraId="02E54D84" w14:textId="77777777" w:rsidR="003C624C" w:rsidRDefault="003C624C" w:rsidP="003E5D1A">
      <w:pPr>
        <w:pStyle w:val="BodyText"/>
        <w:rPr>
          <w:b/>
          <w:bCs/>
          <w:lang w:eastAsia="zh-CN"/>
        </w:rPr>
      </w:pPr>
    </w:p>
    <w:p w14:paraId="3FFF7E1D" w14:textId="0FCB3CB9" w:rsidR="001648C8" w:rsidRPr="003E5D1A" w:rsidRDefault="00A01AA3" w:rsidP="003E5D1A">
      <w:pPr>
        <w:pStyle w:val="BodyText"/>
        <w:rPr>
          <w:b/>
          <w:bCs/>
          <w:lang w:eastAsia="zh-CN"/>
        </w:rPr>
      </w:pPr>
      <w:r>
        <w:rPr>
          <w:rFonts w:hint="eastAsia"/>
          <w:b/>
          <w:bCs/>
          <w:lang w:eastAsia="zh-CN"/>
        </w:rPr>
        <w:lastRenderedPageBreak/>
        <w:t>TABLE</w:t>
      </w:r>
      <w:r w:rsidR="00564F8D">
        <w:rPr>
          <w:rFonts w:hint="eastAsia"/>
          <w:b/>
          <w:bCs/>
          <w:lang w:eastAsia="zh-CN"/>
        </w:rPr>
        <w:t>2</w:t>
      </w:r>
      <w:r w:rsidR="00FA249D">
        <w:rPr>
          <w:b/>
          <w:bCs/>
          <w:lang w:eastAsia="zh-CN"/>
        </w:rPr>
        <w:tab/>
      </w:r>
      <w:r w:rsidR="00FA249D">
        <w:rPr>
          <w:b/>
          <w:bCs/>
          <w:lang w:eastAsia="zh-CN"/>
        </w:rPr>
        <w:tab/>
      </w:r>
      <w:r w:rsidRPr="00A01AA3">
        <w:rPr>
          <w:b/>
          <w:bCs/>
          <w:lang w:eastAsia="zh-CN"/>
        </w:rPr>
        <w:t xml:space="preserve"> </w:t>
      </w:r>
      <w:r>
        <w:rPr>
          <w:rFonts w:hint="eastAsia"/>
          <w:b/>
          <w:bCs/>
          <w:lang w:eastAsia="zh-CN"/>
        </w:rPr>
        <w:t>ANALYSIS</w:t>
      </w:r>
      <w:r w:rsidRPr="00A01AA3">
        <w:rPr>
          <w:b/>
          <w:bCs/>
          <w:lang w:eastAsia="zh-CN"/>
        </w:rPr>
        <w:t xml:space="preserve"> </w:t>
      </w:r>
      <w:r>
        <w:rPr>
          <w:rFonts w:hint="eastAsia"/>
          <w:b/>
          <w:bCs/>
          <w:lang w:eastAsia="zh-CN"/>
        </w:rPr>
        <w:t>OF</w:t>
      </w:r>
      <w:r>
        <w:rPr>
          <w:b/>
          <w:bCs/>
          <w:lang w:eastAsia="zh-CN"/>
        </w:rPr>
        <w:t xml:space="preserve"> </w:t>
      </w:r>
      <w:r>
        <w:rPr>
          <w:rFonts w:hint="eastAsia"/>
          <w:b/>
          <w:bCs/>
          <w:lang w:eastAsia="zh-CN"/>
        </w:rPr>
        <w:t>SOLUTIONS</w:t>
      </w:r>
    </w:p>
    <w:tbl>
      <w:tblPr>
        <w:tblStyle w:val="TableGrid"/>
        <w:tblW w:w="0" w:type="auto"/>
        <w:tblLook w:val="04A0" w:firstRow="1" w:lastRow="0" w:firstColumn="1" w:lastColumn="0" w:noHBand="0" w:noVBand="1"/>
      </w:tblPr>
      <w:tblGrid>
        <w:gridCol w:w="2074"/>
        <w:gridCol w:w="2457"/>
        <w:gridCol w:w="2233"/>
        <w:gridCol w:w="2074"/>
      </w:tblGrid>
      <w:tr w:rsidR="003E5D1A" w:rsidRPr="000E661D" w14:paraId="2B9F2AA4" w14:textId="77777777" w:rsidTr="00C03798">
        <w:tc>
          <w:tcPr>
            <w:tcW w:w="2074" w:type="dxa"/>
          </w:tcPr>
          <w:p w14:paraId="1E034365" w14:textId="02C62019" w:rsidR="003E5D1A" w:rsidRPr="0026054A" w:rsidRDefault="00A01AA3" w:rsidP="00C03798">
            <w:pPr>
              <w:pStyle w:val="BodyText"/>
              <w:jc w:val="center"/>
              <w:rPr>
                <w:b/>
                <w:sz w:val="20"/>
                <w:szCs w:val="20"/>
              </w:rPr>
            </w:pPr>
            <w:r w:rsidRPr="00A01AA3">
              <w:rPr>
                <w:b/>
                <w:sz w:val="20"/>
                <w:szCs w:val="20"/>
              </w:rPr>
              <w:t>Degree of autonomy</w:t>
            </w:r>
          </w:p>
        </w:tc>
        <w:tc>
          <w:tcPr>
            <w:tcW w:w="2457" w:type="dxa"/>
          </w:tcPr>
          <w:p w14:paraId="028F3A53" w14:textId="77777777" w:rsidR="00A01AA3" w:rsidRPr="00A01AA3" w:rsidRDefault="00A01AA3" w:rsidP="00A01AA3">
            <w:pPr>
              <w:pStyle w:val="BodyText"/>
              <w:jc w:val="center"/>
              <w:rPr>
                <w:b/>
                <w:sz w:val="20"/>
                <w:szCs w:val="20"/>
              </w:rPr>
            </w:pPr>
            <w:r w:rsidRPr="00A01AA3">
              <w:rPr>
                <w:b/>
                <w:sz w:val="20"/>
                <w:szCs w:val="20"/>
              </w:rPr>
              <w:t>the most appropriate way of addressing MASS implications</w:t>
            </w:r>
          </w:p>
          <w:p w14:paraId="7E3D2944" w14:textId="4BBD40DE" w:rsidR="003E5D1A" w:rsidRPr="0026054A" w:rsidRDefault="00A01AA3" w:rsidP="00A01AA3">
            <w:pPr>
              <w:pStyle w:val="BodyText"/>
              <w:jc w:val="center"/>
              <w:rPr>
                <w:b/>
                <w:sz w:val="20"/>
                <w:szCs w:val="20"/>
              </w:rPr>
            </w:pPr>
            <w:r w:rsidRPr="00A01AA3">
              <w:rPr>
                <w:b/>
                <w:sz w:val="20"/>
                <w:szCs w:val="20"/>
              </w:rPr>
              <w:t>(I, II, III, IV)</w:t>
            </w:r>
          </w:p>
        </w:tc>
        <w:tc>
          <w:tcPr>
            <w:tcW w:w="2233" w:type="dxa"/>
          </w:tcPr>
          <w:p w14:paraId="0B652305" w14:textId="0D3884AF" w:rsidR="003E5D1A" w:rsidRPr="0026054A" w:rsidRDefault="00A01AA3" w:rsidP="00C03798">
            <w:pPr>
              <w:pStyle w:val="BodyText"/>
              <w:jc w:val="center"/>
              <w:rPr>
                <w:b/>
                <w:sz w:val="20"/>
                <w:szCs w:val="20"/>
                <w:lang w:eastAsia="zh-CN"/>
              </w:rPr>
            </w:pPr>
            <w:r w:rsidRPr="00A01AA3">
              <w:rPr>
                <w:b/>
                <w:sz w:val="20"/>
                <w:szCs w:val="20"/>
                <w:lang w:eastAsia="zh-CN"/>
              </w:rPr>
              <w:t>Reasons</w:t>
            </w:r>
          </w:p>
        </w:tc>
        <w:tc>
          <w:tcPr>
            <w:tcW w:w="2074" w:type="dxa"/>
          </w:tcPr>
          <w:p w14:paraId="41FD4079" w14:textId="6442D186" w:rsidR="003E5D1A" w:rsidRPr="0026054A" w:rsidRDefault="00A01AA3" w:rsidP="00C03798">
            <w:pPr>
              <w:pStyle w:val="BodyText"/>
              <w:jc w:val="center"/>
              <w:rPr>
                <w:b/>
                <w:sz w:val="20"/>
                <w:szCs w:val="20"/>
                <w:lang w:eastAsia="zh-CN"/>
              </w:rPr>
            </w:pPr>
            <w:r w:rsidRPr="00A01AA3">
              <w:rPr>
                <w:b/>
                <w:sz w:val="20"/>
                <w:szCs w:val="20"/>
                <w:lang w:eastAsia="zh-CN"/>
              </w:rPr>
              <w:t>Themes/ potential gaps that require addressing</w:t>
            </w:r>
          </w:p>
        </w:tc>
      </w:tr>
      <w:tr w:rsidR="003E5D1A" w:rsidRPr="000E661D" w14:paraId="5CDE4770" w14:textId="77777777" w:rsidTr="00C03798">
        <w:tc>
          <w:tcPr>
            <w:tcW w:w="2074" w:type="dxa"/>
          </w:tcPr>
          <w:p w14:paraId="14339066" w14:textId="77777777" w:rsidR="003E5D1A" w:rsidRPr="0026054A" w:rsidRDefault="003E5D1A" w:rsidP="00C03798">
            <w:pPr>
              <w:rPr>
                <w:sz w:val="20"/>
                <w:szCs w:val="20"/>
              </w:rPr>
            </w:pPr>
            <w:r w:rsidRPr="0026054A">
              <w:rPr>
                <w:sz w:val="20"/>
                <w:szCs w:val="20"/>
              </w:rPr>
              <w:t>DEGREE ONE</w:t>
            </w:r>
          </w:p>
        </w:tc>
        <w:tc>
          <w:tcPr>
            <w:tcW w:w="2457" w:type="dxa"/>
          </w:tcPr>
          <w:p w14:paraId="19376316" w14:textId="77777777" w:rsidR="003E5D1A" w:rsidRPr="0026054A" w:rsidRDefault="003E5D1A" w:rsidP="00C03798">
            <w:pPr>
              <w:rPr>
                <w:sz w:val="20"/>
                <w:szCs w:val="20"/>
              </w:rPr>
            </w:pPr>
          </w:p>
        </w:tc>
        <w:tc>
          <w:tcPr>
            <w:tcW w:w="2233" w:type="dxa"/>
          </w:tcPr>
          <w:p w14:paraId="7CE10826" w14:textId="77777777" w:rsidR="003E5D1A" w:rsidRPr="0026054A" w:rsidRDefault="003E5D1A" w:rsidP="00C03798">
            <w:pPr>
              <w:rPr>
                <w:sz w:val="20"/>
                <w:szCs w:val="20"/>
              </w:rPr>
            </w:pPr>
          </w:p>
        </w:tc>
        <w:tc>
          <w:tcPr>
            <w:tcW w:w="2074" w:type="dxa"/>
          </w:tcPr>
          <w:p w14:paraId="60028CBE" w14:textId="77777777" w:rsidR="003E5D1A" w:rsidRPr="0026054A" w:rsidRDefault="003E5D1A" w:rsidP="00C03798">
            <w:pPr>
              <w:rPr>
                <w:sz w:val="20"/>
                <w:szCs w:val="20"/>
              </w:rPr>
            </w:pPr>
          </w:p>
        </w:tc>
      </w:tr>
      <w:tr w:rsidR="003E5D1A" w:rsidRPr="000E661D" w14:paraId="3BB35CFE" w14:textId="77777777" w:rsidTr="00C03798">
        <w:tc>
          <w:tcPr>
            <w:tcW w:w="2074" w:type="dxa"/>
          </w:tcPr>
          <w:p w14:paraId="56677B89" w14:textId="77777777" w:rsidR="003E5D1A" w:rsidRPr="0026054A" w:rsidRDefault="003E5D1A" w:rsidP="00C03798">
            <w:pPr>
              <w:rPr>
                <w:sz w:val="20"/>
                <w:szCs w:val="20"/>
              </w:rPr>
            </w:pPr>
            <w:r w:rsidRPr="0026054A">
              <w:rPr>
                <w:sz w:val="20"/>
                <w:szCs w:val="20"/>
              </w:rPr>
              <w:t>DEGREE TWO</w:t>
            </w:r>
          </w:p>
        </w:tc>
        <w:tc>
          <w:tcPr>
            <w:tcW w:w="2457" w:type="dxa"/>
          </w:tcPr>
          <w:p w14:paraId="5AFB2D88" w14:textId="77777777" w:rsidR="003E5D1A" w:rsidRPr="0026054A" w:rsidRDefault="003E5D1A" w:rsidP="00C03798">
            <w:pPr>
              <w:rPr>
                <w:sz w:val="20"/>
                <w:szCs w:val="20"/>
              </w:rPr>
            </w:pPr>
          </w:p>
        </w:tc>
        <w:tc>
          <w:tcPr>
            <w:tcW w:w="2233" w:type="dxa"/>
          </w:tcPr>
          <w:p w14:paraId="710E906C" w14:textId="77777777" w:rsidR="003E5D1A" w:rsidRPr="0026054A" w:rsidRDefault="003E5D1A" w:rsidP="00C03798">
            <w:pPr>
              <w:rPr>
                <w:sz w:val="20"/>
                <w:szCs w:val="20"/>
              </w:rPr>
            </w:pPr>
          </w:p>
        </w:tc>
        <w:tc>
          <w:tcPr>
            <w:tcW w:w="2074" w:type="dxa"/>
          </w:tcPr>
          <w:p w14:paraId="56C76D27" w14:textId="77777777" w:rsidR="003E5D1A" w:rsidRPr="0026054A" w:rsidRDefault="003E5D1A" w:rsidP="00C03798">
            <w:pPr>
              <w:rPr>
                <w:sz w:val="20"/>
                <w:szCs w:val="20"/>
              </w:rPr>
            </w:pPr>
          </w:p>
        </w:tc>
      </w:tr>
      <w:tr w:rsidR="003E5D1A" w:rsidRPr="000E661D" w14:paraId="18F1E12B" w14:textId="77777777" w:rsidTr="00C03798">
        <w:tc>
          <w:tcPr>
            <w:tcW w:w="2074" w:type="dxa"/>
          </w:tcPr>
          <w:p w14:paraId="6B033E5C" w14:textId="77777777" w:rsidR="003E5D1A" w:rsidRPr="0026054A" w:rsidRDefault="003E5D1A" w:rsidP="00C03798">
            <w:pPr>
              <w:rPr>
                <w:sz w:val="20"/>
                <w:szCs w:val="20"/>
              </w:rPr>
            </w:pPr>
            <w:r w:rsidRPr="0026054A">
              <w:rPr>
                <w:sz w:val="20"/>
                <w:szCs w:val="20"/>
              </w:rPr>
              <w:t>DEGREE THREE</w:t>
            </w:r>
          </w:p>
        </w:tc>
        <w:tc>
          <w:tcPr>
            <w:tcW w:w="2457" w:type="dxa"/>
          </w:tcPr>
          <w:p w14:paraId="767C3133" w14:textId="77777777" w:rsidR="003E5D1A" w:rsidRPr="0026054A" w:rsidRDefault="003E5D1A" w:rsidP="00C03798">
            <w:pPr>
              <w:rPr>
                <w:sz w:val="20"/>
                <w:szCs w:val="20"/>
              </w:rPr>
            </w:pPr>
          </w:p>
        </w:tc>
        <w:tc>
          <w:tcPr>
            <w:tcW w:w="2233" w:type="dxa"/>
          </w:tcPr>
          <w:p w14:paraId="15787362" w14:textId="77777777" w:rsidR="003E5D1A" w:rsidRPr="0026054A" w:rsidRDefault="003E5D1A" w:rsidP="00C03798">
            <w:pPr>
              <w:rPr>
                <w:sz w:val="20"/>
                <w:szCs w:val="20"/>
              </w:rPr>
            </w:pPr>
          </w:p>
        </w:tc>
        <w:tc>
          <w:tcPr>
            <w:tcW w:w="2074" w:type="dxa"/>
          </w:tcPr>
          <w:p w14:paraId="48EF21D6" w14:textId="77777777" w:rsidR="003E5D1A" w:rsidRPr="0026054A" w:rsidRDefault="003E5D1A" w:rsidP="00C03798">
            <w:pPr>
              <w:rPr>
                <w:sz w:val="20"/>
                <w:szCs w:val="20"/>
              </w:rPr>
            </w:pPr>
          </w:p>
        </w:tc>
      </w:tr>
      <w:tr w:rsidR="003E5D1A" w:rsidRPr="000E661D" w14:paraId="06D7D336" w14:textId="77777777" w:rsidTr="00C03798">
        <w:tc>
          <w:tcPr>
            <w:tcW w:w="2074" w:type="dxa"/>
          </w:tcPr>
          <w:p w14:paraId="1257DA9B" w14:textId="77777777" w:rsidR="003E5D1A" w:rsidRPr="0026054A" w:rsidRDefault="003E5D1A" w:rsidP="00C03798">
            <w:pPr>
              <w:rPr>
                <w:sz w:val="20"/>
                <w:szCs w:val="20"/>
              </w:rPr>
            </w:pPr>
            <w:r w:rsidRPr="0026054A">
              <w:rPr>
                <w:sz w:val="20"/>
                <w:szCs w:val="20"/>
              </w:rPr>
              <w:t>DEGREE FOUR</w:t>
            </w:r>
          </w:p>
        </w:tc>
        <w:tc>
          <w:tcPr>
            <w:tcW w:w="2457" w:type="dxa"/>
          </w:tcPr>
          <w:p w14:paraId="4F6A37B0" w14:textId="77777777" w:rsidR="003E5D1A" w:rsidRPr="0026054A" w:rsidRDefault="003E5D1A" w:rsidP="00C03798">
            <w:pPr>
              <w:rPr>
                <w:sz w:val="20"/>
                <w:szCs w:val="20"/>
              </w:rPr>
            </w:pPr>
          </w:p>
        </w:tc>
        <w:tc>
          <w:tcPr>
            <w:tcW w:w="2233" w:type="dxa"/>
          </w:tcPr>
          <w:p w14:paraId="38E72A70" w14:textId="77777777" w:rsidR="003E5D1A" w:rsidRPr="0026054A" w:rsidRDefault="003E5D1A" w:rsidP="00C03798">
            <w:pPr>
              <w:rPr>
                <w:sz w:val="20"/>
                <w:szCs w:val="20"/>
              </w:rPr>
            </w:pPr>
          </w:p>
        </w:tc>
        <w:tc>
          <w:tcPr>
            <w:tcW w:w="2074" w:type="dxa"/>
          </w:tcPr>
          <w:p w14:paraId="1753D9D1" w14:textId="77777777" w:rsidR="003E5D1A" w:rsidRPr="0026054A" w:rsidRDefault="003E5D1A" w:rsidP="00C03798">
            <w:pPr>
              <w:rPr>
                <w:sz w:val="20"/>
                <w:szCs w:val="20"/>
              </w:rPr>
            </w:pPr>
          </w:p>
        </w:tc>
      </w:tr>
    </w:tbl>
    <w:p w14:paraId="0562B220" w14:textId="5AAEB38C" w:rsidR="00360612" w:rsidRPr="001535B5" w:rsidRDefault="00360612" w:rsidP="00AC1892">
      <w:pPr>
        <w:pStyle w:val="Annex"/>
        <w:numPr>
          <w:ilvl w:val="0"/>
          <w:numId w:val="0"/>
        </w:numPr>
        <w:ind w:left="1418"/>
        <w:rPr>
          <w:lang w:val="en-AU" w:eastAsia="zh-CN"/>
        </w:rPr>
      </w:pPr>
    </w:p>
    <w:p w14:paraId="37AE04F3" w14:textId="03B0A900" w:rsidR="00AC1892" w:rsidRPr="00360612" w:rsidRDefault="003E2432" w:rsidP="00360612">
      <w:pPr>
        <w:spacing w:after="200" w:line="276" w:lineRule="auto"/>
        <w:rPr>
          <w:b/>
          <w:i/>
          <w:caps/>
          <w:color w:val="407EC9"/>
          <w:sz w:val="28"/>
          <w:u w:val="single"/>
          <w:lang w:eastAsia="zh-CN"/>
        </w:rPr>
      </w:pPr>
      <w:r>
        <w:rPr>
          <w:b/>
          <w:i/>
          <w:caps/>
          <w:color w:val="407EC9"/>
          <w:sz w:val="28"/>
          <w:u w:val="single"/>
          <w:lang w:eastAsia="zh-CN"/>
        </w:rPr>
        <w:br w:type="page"/>
      </w:r>
    </w:p>
    <w:p w14:paraId="2C2DF126" w14:textId="239DD6E9" w:rsidR="0026054A" w:rsidRDefault="00A01AA3" w:rsidP="00A01AA3">
      <w:pPr>
        <w:pStyle w:val="Annex"/>
        <w:rPr>
          <w:lang w:eastAsia="zh-CN"/>
        </w:rPr>
      </w:pPr>
      <w:bookmarkStart w:id="299" w:name="_Toc67582120"/>
      <w:r w:rsidRPr="00A01AA3">
        <w:rPr>
          <w:u w:color="407EC9"/>
          <w:lang w:eastAsia="zh-CN"/>
        </w:rPr>
        <w:lastRenderedPageBreak/>
        <w:t xml:space="preserve">Summary of VTS documents </w:t>
      </w:r>
      <w:r w:rsidR="00C64441">
        <w:rPr>
          <w:rFonts w:hint="eastAsia"/>
          <w:u w:color="407EC9"/>
          <w:lang w:eastAsia="zh-CN"/>
        </w:rPr>
        <w:t>scoping</w:t>
      </w:r>
      <w:r w:rsidRPr="00A01AA3">
        <w:rPr>
          <w:u w:color="407EC9"/>
          <w:lang w:eastAsia="zh-CN"/>
        </w:rPr>
        <w:t xml:space="preserve"> results</w:t>
      </w:r>
      <w:bookmarkEnd w:id="299"/>
    </w:p>
    <w:p w14:paraId="373DA4DB" w14:textId="448F87CC" w:rsidR="0026054A" w:rsidRPr="003E5D1A" w:rsidRDefault="003E5D1A" w:rsidP="003E5D1A">
      <w:pPr>
        <w:pStyle w:val="BodyText"/>
        <w:rPr>
          <w:b/>
          <w:bCs/>
          <w:lang w:eastAsia="zh-CN"/>
        </w:rPr>
      </w:pPr>
      <w:r>
        <w:rPr>
          <w:rFonts w:hint="eastAsia"/>
          <w:b/>
          <w:bCs/>
          <w:lang w:eastAsia="zh-CN"/>
        </w:rPr>
        <w:t>1.</w:t>
      </w:r>
      <w:r w:rsidR="00C64441" w:rsidRPr="00C64441">
        <w:t xml:space="preserve"> </w:t>
      </w:r>
      <w:r w:rsidR="00C64441">
        <w:rPr>
          <w:rFonts w:hint="eastAsia"/>
          <w:b/>
          <w:bCs/>
          <w:lang w:eastAsia="zh-CN"/>
        </w:rPr>
        <w:t xml:space="preserve">LIST OF </w:t>
      </w:r>
      <w:r w:rsidR="003E2432">
        <w:rPr>
          <w:b/>
          <w:bCs/>
          <w:lang w:eastAsia="zh-CN"/>
        </w:rPr>
        <w:t>DOCUMENTS</w:t>
      </w:r>
      <w:r w:rsidR="00C64441">
        <w:rPr>
          <w:rFonts w:hint="eastAsia"/>
          <w:b/>
          <w:bCs/>
          <w:lang w:eastAsia="zh-CN"/>
        </w:rPr>
        <w:t xml:space="preserve"> </w:t>
      </w:r>
      <w:r w:rsidR="003E2432">
        <w:rPr>
          <w:b/>
          <w:bCs/>
          <w:lang w:eastAsia="zh-CN"/>
        </w:rPr>
        <w:t xml:space="preserve">NEED </w:t>
      </w:r>
      <w:r w:rsidR="00C64441">
        <w:rPr>
          <w:rFonts w:hint="eastAsia"/>
          <w:b/>
          <w:bCs/>
          <w:lang w:eastAsia="zh-CN"/>
        </w:rPr>
        <w:t xml:space="preserve">TO </w:t>
      </w:r>
      <w:r w:rsidR="003C624C">
        <w:rPr>
          <w:b/>
          <w:bCs/>
          <w:lang w:eastAsia="zh-CN"/>
        </w:rPr>
        <w:t xml:space="preserve">BE </w:t>
      </w:r>
      <w:r w:rsidR="00C64441">
        <w:rPr>
          <w:rFonts w:hint="eastAsia"/>
          <w:b/>
          <w:bCs/>
          <w:lang w:eastAsia="zh-CN"/>
        </w:rPr>
        <w:t>SCOPE</w:t>
      </w:r>
      <w:r w:rsidR="003C624C">
        <w:rPr>
          <w:b/>
          <w:bCs/>
          <w:lang w:eastAsia="zh-CN"/>
        </w:rPr>
        <w:t>D</w:t>
      </w:r>
    </w:p>
    <w:tbl>
      <w:tblPr>
        <w:tblW w:w="10196" w:type="dxa"/>
        <w:tblLook w:val="04A0" w:firstRow="1" w:lastRow="0" w:firstColumn="1" w:lastColumn="0" w:noHBand="0" w:noVBand="1"/>
      </w:tblPr>
      <w:tblGrid>
        <w:gridCol w:w="1408"/>
        <w:gridCol w:w="8788"/>
      </w:tblGrid>
      <w:tr w:rsidR="0026054A" w:rsidRPr="00E629C1" w14:paraId="519E43C7" w14:textId="77777777" w:rsidTr="00C03798">
        <w:trPr>
          <w:trHeight w:val="260"/>
        </w:trPr>
        <w:tc>
          <w:tcPr>
            <w:tcW w:w="1408" w:type="dxa"/>
            <w:tcBorders>
              <w:top w:val="single" w:sz="8" w:space="0" w:color="auto"/>
              <w:left w:val="single" w:sz="8" w:space="0" w:color="auto"/>
              <w:bottom w:val="single" w:sz="4" w:space="0" w:color="auto"/>
              <w:right w:val="single" w:sz="4" w:space="0" w:color="auto"/>
            </w:tcBorders>
            <w:shd w:val="clear" w:color="000000" w:fill="009FDF"/>
            <w:hideMark/>
          </w:tcPr>
          <w:p w14:paraId="52EA2998" w14:textId="77777777" w:rsidR="0026054A" w:rsidRPr="00E629C1" w:rsidRDefault="0026054A" w:rsidP="00C03798">
            <w:pPr>
              <w:rPr>
                <w:rFonts w:ascii="Calibri" w:eastAsia="SimSun" w:hAnsi="Calibri" w:cs="Calibri"/>
                <w:b/>
                <w:bCs/>
                <w:szCs w:val="18"/>
              </w:rPr>
            </w:pPr>
            <w:r w:rsidRPr="00E629C1">
              <w:rPr>
                <w:rFonts w:ascii="Calibri" w:eastAsia="SimSun" w:hAnsi="Calibri" w:cs="Calibri"/>
                <w:b/>
                <w:bCs/>
                <w:color w:val="FFFFFF"/>
                <w:szCs w:val="18"/>
              </w:rPr>
              <w:t>Ref.</w:t>
            </w:r>
          </w:p>
        </w:tc>
        <w:tc>
          <w:tcPr>
            <w:tcW w:w="8788" w:type="dxa"/>
            <w:tcBorders>
              <w:top w:val="single" w:sz="8" w:space="0" w:color="auto"/>
              <w:left w:val="nil"/>
              <w:bottom w:val="single" w:sz="4" w:space="0" w:color="auto"/>
              <w:right w:val="single" w:sz="8" w:space="0" w:color="000000"/>
            </w:tcBorders>
            <w:shd w:val="clear" w:color="000000" w:fill="009FDF"/>
            <w:hideMark/>
          </w:tcPr>
          <w:p w14:paraId="7C4A835B" w14:textId="77777777" w:rsidR="0026054A" w:rsidRPr="00E629C1" w:rsidRDefault="0026054A" w:rsidP="00C03798">
            <w:pPr>
              <w:jc w:val="center"/>
              <w:rPr>
                <w:rFonts w:ascii="Calibri" w:eastAsia="SimSun" w:hAnsi="Calibri" w:cs="Calibri"/>
                <w:b/>
                <w:bCs/>
                <w:szCs w:val="18"/>
              </w:rPr>
            </w:pPr>
            <w:r w:rsidRPr="00E629C1">
              <w:rPr>
                <w:rFonts w:ascii="Calibri" w:eastAsia="SimSun" w:hAnsi="Calibri" w:cs="Calibri"/>
                <w:b/>
                <w:bCs/>
                <w:color w:val="FFFFFF"/>
                <w:szCs w:val="18"/>
              </w:rPr>
              <w:t>Title</w:t>
            </w:r>
          </w:p>
        </w:tc>
      </w:tr>
      <w:tr w:rsidR="0026054A" w:rsidRPr="00E629C1" w14:paraId="346A5471" w14:textId="77777777" w:rsidTr="00C03798">
        <w:trPr>
          <w:trHeight w:val="260"/>
        </w:trPr>
        <w:tc>
          <w:tcPr>
            <w:tcW w:w="1408" w:type="dxa"/>
            <w:tcBorders>
              <w:top w:val="nil"/>
              <w:left w:val="single" w:sz="8" w:space="0" w:color="auto"/>
              <w:bottom w:val="single" w:sz="4" w:space="0" w:color="auto"/>
              <w:right w:val="single" w:sz="4" w:space="0" w:color="auto"/>
            </w:tcBorders>
            <w:shd w:val="clear" w:color="auto" w:fill="auto"/>
            <w:hideMark/>
          </w:tcPr>
          <w:p w14:paraId="3F9AFDBD" w14:textId="77777777" w:rsidR="0026054A" w:rsidRPr="00E629C1" w:rsidRDefault="0026054A" w:rsidP="00C03798">
            <w:pPr>
              <w:rPr>
                <w:rFonts w:ascii="Calibri" w:eastAsia="SimSun" w:hAnsi="Calibri" w:cs="Calibri"/>
                <w:szCs w:val="18"/>
              </w:rPr>
            </w:pPr>
            <w:r w:rsidRPr="00E629C1">
              <w:rPr>
                <w:rFonts w:ascii="Calibri" w:eastAsia="SimSun" w:hAnsi="Calibri" w:cs="Calibri"/>
                <w:szCs w:val="18"/>
              </w:rPr>
              <w:t>R0127 (V-127)</w:t>
            </w:r>
          </w:p>
        </w:tc>
        <w:tc>
          <w:tcPr>
            <w:tcW w:w="8788" w:type="dxa"/>
            <w:tcBorders>
              <w:top w:val="single" w:sz="4" w:space="0" w:color="auto"/>
              <w:left w:val="nil"/>
              <w:bottom w:val="single" w:sz="4" w:space="0" w:color="auto"/>
              <w:right w:val="single" w:sz="8" w:space="0" w:color="000000"/>
            </w:tcBorders>
            <w:shd w:val="clear" w:color="auto" w:fill="auto"/>
            <w:hideMark/>
          </w:tcPr>
          <w:p w14:paraId="38050A56" w14:textId="77777777" w:rsidR="0026054A" w:rsidRPr="00E629C1" w:rsidRDefault="0026054A" w:rsidP="00C03798">
            <w:pPr>
              <w:rPr>
                <w:rFonts w:ascii="Calibri" w:eastAsia="SimSun" w:hAnsi="Calibri" w:cs="Calibri"/>
                <w:szCs w:val="18"/>
              </w:rPr>
            </w:pPr>
            <w:r w:rsidRPr="00E629C1">
              <w:rPr>
                <w:rFonts w:ascii="Calibri" w:eastAsia="SimSun" w:hAnsi="Calibri" w:cs="Calibri"/>
                <w:szCs w:val="18"/>
              </w:rPr>
              <w:t>Operational Procedures for Vessel Traffic Services</w:t>
            </w:r>
          </w:p>
        </w:tc>
      </w:tr>
      <w:tr w:rsidR="0026054A" w:rsidRPr="00E629C1" w14:paraId="7C84024A" w14:textId="77777777" w:rsidTr="00C03798">
        <w:trPr>
          <w:trHeight w:val="260"/>
        </w:trPr>
        <w:tc>
          <w:tcPr>
            <w:tcW w:w="1408" w:type="dxa"/>
            <w:tcBorders>
              <w:top w:val="nil"/>
              <w:left w:val="single" w:sz="8" w:space="0" w:color="auto"/>
              <w:bottom w:val="single" w:sz="4" w:space="0" w:color="auto"/>
              <w:right w:val="single" w:sz="4" w:space="0" w:color="auto"/>
            </w:tcBorders>
            <w:shd w:val="clear" w:color="auto" w:fill="auto"/>
            <w:hideMark/>
          </w:tcPr>
          <w:p w14:paraId="6E364CAA" w14:textId="16FA06E6" w:rsidR="0026054A" w:rsidRPr="00E629C1" w:rsidRDefault="0026054A" w:rsidP="00C03798">
            <w:pPr>
              <w:rPr>
                <w:rFonts w:ascii="Calibri" w:eastAsia="SimSun" w:hAnsi="Calibri" w:cs="Calibri"/>
                <w:szCs w:val="18"/>
              </w:rPr>
            </w:pPr>
            <w:r w:rsidRPr="00E629C1">
              <w:rPr>
                <w:rFonts w:ascii="Calibri" w:eastAsia="SimSun" w:hAnsi="Calibri" w:cs="Calibri"/>
                <w:szCs w:val="18"/>
              </w:rPr>
              <w:t>G1089</w:t>
            </w:r>
          </w:p>
        </w:tc>
        <w:tc>
          <w:tcPr>
            <w:tcW w:w="8788" w:type="dxa"/>
            <w:tcBorders>
              <w:top w:val="single" w:sz="4" w:space="0" w:color="auto"/>
              <w:left w:val="nil"/>
              <w:bottom w:val="single" w:sz="4" w:space="0" w:color="auto"/>
              <w:right w:val="single" w:sz="8" w:space="0" w:color="000000"/>
            </w:tcBorders>
            <w:shd w:val="clear" w:color="auto" w:fill="auto"/>
            <w:hideMark/>
          </w:tcPr>
          <w:p w14:paraId="3427F8E4" w14:textId="5BB108B3" w:rsidR="0026054A" w:rsidRPr="00E629C1" w:rsidRDefault="0026054A" w:rsidP="00C03798">
            <w:pPr>
              <w:rPr>
                <w:rFonts w:ascii="Calibri" w:eastAsia="SimSun" w:hAnsi="Calibri" w:cs="Calibri"/>
                <w:szCs w:val="18"/>
              </w:rPr>
            </w:pPr>
            <w:r w:rsidRPr="00E629C1">
              <w:rPr>
                <w:rFonts w:ascii="Calibri" w:eastAsia="SimSun" w:hAnsi="Calibri" w:cs="Calibri"/>
                <w:szCs w:val="18"/>
              </w:rPr>
              <w:t>Provision of VTS Services (INS, TOS &amp; NAS) (Dec 2012)</w:t>
            </w:r>
            <w:r w:rsidR="00342FCE">
              <w:rPr>
                <w:rFonts w:ascii="Calibri" w:eastAsia="SimSun" w:hAnsi="Calibri" w:cs="Calibri"/>
                <w:szCs w:val="18"/>
              </w:rPr>
              <w:t xml:space="preserve"> (updating)</w:t>
            </w:r>
          </w:p>
        </w:tc>
      </w:tr>
      <w:tr w:rsidR="0026054A" w:rsidRPr="00E629C1" w14:paraId="172FDB63" w14:textId="77777777" w:rsidTr="00C03798">
        <w:trPr>
          <w:trHeight w:val="260"/>
        </w:trPr>
        <w:tc>
          <w:tcPr>
            <w:tcW w:w="1408" w:type="dxa"/>
            <w:tcBorders>
              <w:top w:val="nil"/>
              <w:left w:val="single" w:sz="8" w:space="0" w:color="auto"/>
              <w:bottom w:val="single" w:sz="4" w:space="0" w:color="auto"/>
              <w:right w:val="single" w:sz="4" w:space="0" w:color="auto"/>
            </w:tcBorders>
            <w:shd w:val="clear" w:color="auto" w:fill="auto"/>
            <w:hideMark/>
          </w:tcPr>
          <w:p w14:paraId="6F58CB50" w14:textId="06AE050C" w:rsidR="0026054A" w:rsidRPr="00E629C1" w:rsidRDefault="0026054A" w:rsidP="00C03798">
            <w:pPr>
              <w:rPr>
                <w:rFonts w:ascii="Calibri" w:eastAsia="SimSun" w:hAnsi="Calibri" w:cs="Calibri"/>
                <w:szCs w:val="18"/>
              </w:rPr>
            </w:pPr>
            <w:r w:rsidRPr="00E629C1">
              <w:rPr>
                <w:rFonts w:ascii="Calibri" w:eastAsia="SimSun" w:hAnsi="Calibri" w:cs="Calibri"/>
                <w:szCs w:val="18"/>
              </w:rPr>
              <w:t>G1110</w:t>
            </w:r>
          </w:p>
        </w:tc>
        <w:tc>
          <w:tcPr>
            <w:tcW w:w="8788" w:type="dxa"/>
            <w:tcBorders>
              <w:top w:val="single" w:sz="4" w:space="0" w:color="auto"/>
              <w:left w:val="nil"/>
              <w:bottom w:val="single" w:sz="4" w:space="0" w:color="auto"/>
              <w:right w:val="single" w:sz="8" w:space="0" w:color="000000"/>
            </w:tcBorders>
            <w:shd w:val="clear" w:color="auto" w:fill="auto"/>
            <w:hideMark/>
          </w:tcPr>
          <w:p w14:paraId="3C7CB4C6" w14:textId="7A39F8BE" w:rsidR="0026054A" w:rsidRPr="00E629C1" w:rsidRDefault="0026054A" w:rsidP="00C03798">
            <w:pPr>
              <w:ind w:leftChars="-113" w:left="-203" w:firstLineChars="138" w:firstLine="248"/>
              <w:rPr>
                <w:rFonts w:ascii="Calibri" w:eastAsia="SimSun" w:hAnsi="Calibri" w:cs="Calibri"/>
                <w:szCs w:val="18"/>
              </w:rPr>
            </w:pPr>
            <w:r w:rsidRPr="00E629C1">
              <w:rPr>
                <w:rFonts w:ascii="Calibri" w:eastAsia="SimSun" w:hAnsi="Calibri" w:cs="Calibri"/>
                <w:szCs w:val="18"/>
              </w:rPr>
              <w:t>Use of Decision Support Tools for VTS Personnel (Dec 2014)</w:t>
            </w:r>
            <w:r w:rsidR="00C03798">
              <w:rPr>
                <w:rFonts w:ascii="Calibri" w:eastAsia="SimSun" w:hAnsi="Calibri" w:cs="Calibri"/>
                <w:szCs w:val="18"/>
              </w:rPr>
              <w:t>(updating)</w:t>
            </w:r>
          </w:p>
        </w:tc>
      </w:tr>
      <w:tr w:rsidR="0026054A" w:rsidRPr="00E629C1" w14:paraId="28E18D85" w14:textId="77777777" w:rsidTr="00C03798">
        <w:trPr>
          <w:trHeight w:val="260"/>
        </w:trPr>
        <w:tc>
          <w:tcPr>
            <w:tcW w:w="1408" w:type="dxa"/>
            <w:tcBorders>
              <w:top w:val="nil"/>
              <w:left w:val="single" w:sz="8" w:space="0" w:color="auto"/>
              <w:bottom w:val="single" w:sz="4" w:space="0" w:color="auto"/>
              <w:right w:val="single" w:sz="4" w:space="0" w:color="auto"/>
            </w:tcBorders>
            <w:shd w:val="clear" w:color="auto" w:fill="auto"/>
            <w:hideMark/>
          </w:tcPr>
          <w:p w14:paraId="22001512" w14:textId="77777777" w:rsidR="0026054A" w:rsidRPr="00E629C1" w:rsidRDefault="0026054A" w:rsidP="00C03798">
            <w:pPr>
              <w:rPr>
                <w:rFonts w:ascii="Calibri" w:eastAsia="SimSun" w:hAnsi="Calibri" w:cs="Calibri"/>
                <w:szCs w:val="18"/>
              </w:rPr>
            </w:pPr>
            <w:r w:rsidRPr="00E629C1">
              <w:rPr>
                <w:rFonts w:ascii="Calibri" w:eastAsia="SimSun" w:hAnsi="Calibri" w:cs="Calibri"/>
                <w:szCs w:val="18"/>
              </w:rPr>
              <w:t>G1131</w:t>
            </w:r>
          </w:p>
        </w:tc>
        <w:tc>
          <w:tcPr>
            <w:tcW w:w="8788" w:type="dxa"/>
            <w:tcBorders>
              <w:top w:val="single" w:sz="4" w:space="0" w:color="auto"/>
              <w:left w:val="nil"/>
              <w:bottom w:val="single" w:sz="4" w:space="0" w:color="auto"/>
              <w:right w:val="single" w:sz="8" w:space="0" w:color="000000"/>
            </w:tcBorders>
            <w:shd w:val="clear" w:color="auto" w:fill="auto"/>
            <w:hideMark/>
          </w:tcPr>
          <w:p w14:paraId="78351E8A" w14:textId="77777777" w:rsidR="0026054A" w:rsidRPr="00E629C1" w:rsidRDefault="0026054A" w:rsidP="00C03798">
            <w:pPr>
              <w:rPr>
                <w:rFonts w:ascii="Calibri" w:eastAsia="SimSun" w:hAnsi="Calibri" w:cs="Calibri"/>
                <w:szCs w:val="18"/>
              </w:rPr>
            </w:pPr>
            <w:r w:rsidRPr="00E629C1">
              <w:rPr>
                <w:rFonts w:ascii="Calibri" w:eastAsia="SimSun" w:hAnsi="Calibri" w:cs="Calibri"/>
                <w:szCs w:val="18"/>
              </w:rPr>
              <w:t>Setting and Measuring VTS Objectives (Dec 2017)</w:t>
            </w:r>
          </w:p>
        </w:tc>
      </w:tr>
      <w:tr w:rsidR="0026054A" w:rsidRPr="00E629C1" w14:paraId="7D39CEF9" w14:textId="77777777" w:rsidTr="00C03798">
        <w:trPr>
          <w:trHeight w:val="260"/>
        </w:trPr>
        <w:tc>
          <w:tcPr>
            <w:tcW w:w="1408" w:type="dxa"/>
            <w:tcBorders>
              <w:top w:val="nil"/>
              <w:left w:val="single" w:sz="8" w:space="0" w:color="auto"/>
              <w:bottom w:val="single" w:sz="4" w:space="0" w:color="auto"/>
              <w:right w:val="single" w:sz="4" w:space="0" w:color="auto"/>
            </w:tcBorders>
            <w:shd w:val="clear" w:color="auto" w:fill="auto"/>
            <w:hideMark/>
          </w:tcPr>
          <w:p w14:paraId="6FFEE4AE" w14:textId="6F32B2B6" w:rsidR="0026054A" w:rsidRPr="00E629C1" w:rsidRDefault="0026054A" w:rsidP="00C03798">
            <w:pPr>
              <w:rPr>
                <w:rFonts w:ascii="Calibri" w:eastAsia="SimSun" w:hAnsi="Calibri" w:cs="Calibri"/>
                <w:szCs w:val="18"/>
              </w:rPr>
            </w:pPr>
            <w:r w:rsidRPr="00E629C1">
              <w:rPr>
                <w:rFonts w:ascii="Calibri" w:eastAsia="SimSun" w:hAnsi="Calibri" w:cs="Calibri"/>
                <w:szCs w:val="18"/>
              </w:rPr>
              <w:t>G1045</w:t>
            </w:r>
          </w:p>
        </w:tc>
        <w:tc>
          <w:tcPr>
            <w:tcW w:w="8788" w:type="dxa"/>
            <w:tcBorders>
              <w:top w:val="single" w:sz="4" w:space="0" w:color="auto"/>
              <w:left w:val="nil"/>
              <w:bottom w:val="single" w:sz="4" w:space="0" w:color="auto"/>
              <w:right w:val="single" w:sz="8" w:space="0" w:color="000000"/>
            </w:tcBorders>
            <w:shd w:val="clear" w:color="auto" w:fill="auto"/>
            <w:hideMark/>
          </w:tcPr>
          <w:p w14:paraId="2097DE59" w14:textId="77777777" w:rsidR="0026054A" w:rsidRPr="00E629C1" w:rsidRDefault="0026054A" w:rsidP="00C03798">
            <w:pPr>
              <w:rPr>
                <w:rFonts w:ascii="Calibri" w:eastAsia="SimSun" w:hAnsi="Calibri" w:cs="Calibri"/>
                <w:szCs w:val="18"/>
              </w:rPr>
            </w:pPr>
            <w:r w:rsidRPr="00E629C1">
              <w:rPr>
                <w:rFonts w:ascii="Calibri" w:eastAsia="SimSun" w:hAnsi="Calibri" w:cs="Calibri"/>
                <w:szCs w:val="18"/>
              </w:rPr>
              <w:t>Staffing Levels at VTS Centres (Dec 2018)</w:t>
            </w:r>
          </w:p>
        </w:tc>
      </w:tr>
      <w:tr w:rsidR="0026054A" w:rsidRPr="00E629C1" w14:paraId="514C76BC" w14:textId="77777777" w:rsidTr="00C03798">
        <w:trPr>
          <w:trHeight w:val="260"/>
        </w:trPr>
        <w:tc>
          <w:tcPr>
            <w:tcW w:w="1408" w:type="dxa"/>
            <w:tcBorders>
              <w:top w:val="nil"/>
              <w:left w:val="single" w:sz="8" w:space="0" w:color="auto"/>
              <w:bottom w:val="single" w:sz="4" w:space="0" w:color="auto"/>
              <w:right w:val="single" w:sz="4" w:space="0" w:color="auto"/>
            </w:tcBorders>
            <w:shd w:val="clear" w:color="auto" w:fill="auto"/>
            <w:hideMark/>
          </w:tcPr>
          <w:p w14:paraId="2DC63413" w14:textId="77777777" w:rsidR="0026054A" w:rsidRPr="00E629C1" w:rsidRDefault="0026054A" w:rsidP="00C03798">
            <w:pPr>
              <w:rPr>
                <w:rFonts w:ascii="Calibri" w:eastAsia="SimSun" w:hAnsi="Calibri" w:cs="Calibri"/>
                <w:szCs w:val="18"/>
              </w:rPr>
            </w:pPr>
            <w:r w:rsidRPr="00E629C1">
              <w:rPr>
                <w:rFonts w:ascii="Calibri" w:eastAsia="SimSun" w:hAnsi="Calibri" w:cs="Calibri"/>
                <w:szCs w:val="18"/>
              </w:rPr>
              <w:t>G1141</w:t>
            </w:r>
          </w:p>
        </w:tc>
        <w:tc>
          <w:tcPr>
            <w:tcW w:w="8788" w:type="dxa"/>
            <w:tcBorders>
              <w:top w:val="single" w:sz="4" w:space="0" w:color="auto"/>
              <w:left w:val="nil"/>
              <w:bottom w:val="single" w:sz="4" w:space="0" w:color="auto"/>
              <w:right w:val="single" w:sz="8" w:space="0" w:color="000000"/>
            </w:tcBorders>
            <w:shd w:val="clear" w:color="auto" w:fill="auto"/>
            <w:hideMark/>
          </w:tcPr>
          <w:p w14:paraId="27C87C12" w14:textId="77777777" w:rsidR="0026054A" w:rsidRPr="00E629C1" w:rsidRDefault="0026054A" w:rsidP="00C03798">
            <w:pPr>
              <w:rPr>
                <w:rFonts w:ascii="Calibri" w:eastAsia="SimSun" w:hAnsi="Calibri" w:cs="Calibri"/>
                <w:szCs w:val="18"/>
              </w:rPr>
            </w:pPr>
            <w:r w:rsidRPr="00E629C1">
              <w:rPr>
                <w:rFonts w:ascii="Calibri" w:eastAsia="SimSun" w:hAnsi="Calibri" w:cs="Calibri"/>
                <w:szCs w:val="18"/>
              </w:rPr>
              <w:t>Operational Procedures for Vessel Traffic Services (Dec 2018)</w:t>
            </w:r>
          </w:p>
        </w:tc>
      </w:tr>
      <w:tr w:rsidR="0026054A" w:rsidRPr="00E629C1" w14:paraId="1ED25274" w14:textId="77777777" w:rsidTr="00C03798">
        <w:trPr>
          <w:trHeight w:val="260"/>
        </w:trPr>
        <w:tc>
          <w:tcPr>
            <w:tcW w:w="1408" w:type="dxa"/>
            <w:tcBorders>
              <w:top w:val="nil"/>
              <w:left w:val="single" w:sz="8" w:space="0" w:color="auto"/>
              <w:bottom w:val="single" w:sz="4" w:space="0" w:color="auto"/>
              <w:right w:val="single" w:sz="4" w:space="0" w:color="auto"/>
            </w:tcBorders>
            <w:shd w:val="clear" w:color="auto" w:fill="auto"/>
            <w:hideMark/>
          </w:tcPr>
          <w:p w14:paraId="7D73ECF9" w14:textId="77777777" w:rsidR="0026054A" w:rsidRPr="00E629C1" w:rsidRDefault="0026054A" w:rsidP="00C03798">
            <w:pPr>
              <w:rPr>
                <w:rFonts w:ascii="Calibri" w:eastAsia="SimSun" w:hAnsi="Calibri" w:cs="Calibri"/>
                <w:szCs w:val="18"/>
              </w:rPr>
            </w:pPr>
            <w:r w:rsidRPr="00E629C1">
              <w:rPr>
                <w:rFonts w:ascii="Calibri" w:eastAsia="SimSun" w:hAnsi="Calibri" w:cs="Calibri"/>
                <w:szCs w:val="18"/>
              </w:rPr>
              <w:t>R0125 (V-125)</w:t>
            </w:r>
          </w:p>
        </w:tc>
        <w:tc>
          <w:tcPr>
            <w:tcW w:w="8788" w:type="dxa"/>
            <w:tcBorders>
              <w:top w:val="single" w:sz="4" w:space="0" w:color="auto"/>
              <w:left w:val="nil"/>
              <w:bottom w:val="single" w:sz="4" w:space="0" w:color="auto"/>
              <w:right w:val="single" w:sz="8" w:space="0" w:color="000000"/>
            </w:tcBorders>
            <w:shd w:val="clear" w:color="auto" w:fill="auto"/>
            <w:hideMark/>
          </w:tcPr>
          <w:p w14:paraId="63571520" w14:textId="77777777" w:rsidR="0026054A" w:rsidRPr="00E629C1" w:rsidRDefault="0026054A" w:rsidP="00C03798">
            <w:pPr>
              <w:rPr>
                <w:rFonts w:ascii="Calibri" w:eastAsia="SimSun" w:hAnsi="Calibri" w:cs="Calibri"/>
                <w:szCs w:val="18"/>
              </w:rPr>
            </w:pPr>
            <w:r w:rsidRPr="00E629C1">
              <w:rPr>
                <w:rFonts w:ascii="Calibri" w:eastAsia="SimSun" w:hAnsi="Calibri" w:cs="Calibri"/>
                <w:szCs w:val="18"/>
              </w:rPr>
              <w:t xml:space="preserve">The use and presentation of </w:t>
            </w:r>
            <w:proofErr w:type="spellStart"/>
            <w:r w:rsidRPr="00E629C1">
              <w:rPr>
                <w:rFonts w:ascii="Calibri" w:eastAsia="SimSun" w:hAnsi="Calibri" w:cs="Calibri"/>
                <w:szCs w:val="18"/>
              </w:rPr>
              <w:t>symbology</w:t>
            </w:r>
            <w:proofErr w:type="spellEnd"/>
            <w:r w:rsidRPr="00E629C1">
              <w:rPr>
                <w:rFonts w:ascii="Calibri" w:eastAsia="SimSun" w:hAnsi="Calibri" w:cs="Calibri"/>
                <w:szCs w:val="18"/>
              </w:rPr>
              <w:t xml:space="preserve"> at a VTS centre</w:t>
            </w:r>
          </w:p>
        </w:tc>
      </w:tr>
      <w:tr w:rsidR="0026054A" w:rsidRPr="00E629C1" w14:paraId="6F1CB45D" w14:textId="77777777" w:rsidTr="00C03798">
        <w:trPr>
          <w:trHeight w:val="260"/>
        </w:trPr>
        <w:tc>
          <w:tcPr>
            <w:tcW w:w="1408" w:type="dxa"/>
            <w:tcBorders>
              <w:top w:val="nil"/>
              <w:left w:val="single" w:sz="8" w:space="0" w:color="auto"/>
              <w:bottom w:val="single" w:sz="4" w:space="0" w:color="auto"/>
              <w:right w:val="single" w:sz="4" w:space="0" w:color="auto"/>
            </w:tcBorders>
            <w:shd w:val="clear" w:color="auto" w:fill="auto"/>
            <w:hideMark/>
          </w:tcPr>
          <w:p w14:paraId="05B20037" w14:textId="77777777" w:rsidR="0026054A" w:rsidRPr="00E629C1" w:rsidRDefault="0026054A" w:rsidP="00C03798">
            <w:pPr>
              <w:rPr>
                <w:rFonts w:ascii="Calibri" w:eastAsia="SimSun" w:hAnsi="Calibri" w:cs="Calibri"/>
                <w:szCs w:val="18"/>
              </w:rPr>
            </w:pPr>
            <w:r w:rsidRPr="00E629C1">
              <w:rPr>
                <w:rFonts w:ascii="Calibri" w:eastAsia="SimSun" w:hAnsi="Calibri" w:cs="Calibri"/>
                <w:szCs w:val="18"/>
              </w:rPr>
              <w:t>R1014</w:t>
            </w:r>
          </w:p>
        </w:tc>
        <w:tc>
          <w:tcPr>
            <w:tcW w:w="8788" w:type="dxa"/>
            <w:tcBorders>
              <w:top w:val="single" w:sz="4" w:space="0" w:color="auto"/>
              <w:left w:val="nil"/>
              <w:bottom w:val="single" w:sz="4" w:space="0" w:color="auto"/>
              <w:right w:val="single" w:sz="8" w:space="0" w:color="000000"/>
            </w:tcBorders>
            <w:shd w:val="clear" w:color="auto" w:fill="auto"/>
            <w:hideMark/>
          </w:tcPr>
          <w:p w14:paraId="18BEE9D1" w14:textId="387AA9AD" w:rsidR="0026054A" w:rsidRPr="00E629C1" w:rsidRDefault="0026054A" w:rsidP="00C03798">
            <w:pPr>
              <w:rPr>
                <w:rFonts w:ascii="Calibri" w:eastAsia="SimSun" w:hAnsi="Calibri" w:cs="Calibri"/>
                <w:szCs w:val="18"/>
              </w:rPr>
            </w:pPr>
            <w:r w:rsidRPr="00E629C1">
              <w:rPr>
                <w:rFonts w:ascii="Calibri" w:eastAsia="SimSun" w:hAnsi="Calibri" w:cs="Calibri"/>
                <w:szCs w:val="18"/>
              </w:rPr>
              <w:t>Portrayal of VTS information and data</w:t>
            </w:r>
            <w:r w:rsidR="00342FCE">
              <w:rPr>
                <w:rFonts w:ascii="Calibri" w:eastAsia="SimSun" w:hAnsi="Calibri" w:cs="Calibri"/>
                <w:szCs w:val="18"/>
              </w:rPr>
              <w:t>（</w:t>
            </w:r>
            <w:r w:rsidR="00342FCE">
              <w:rPr>
                <w:rFonts w:ascii="Calibri" w:eastAsia="SimSun" w:hAnsi="Calibri" w:cs="Calibri"/>
                <w:szCs w:val="18"/>
              </w:rPr>
              <w:t>reviewing and updating</w:t>
            </w:r>
            <w:r w:rsidR="00342FCE">
              <w:rPr>
                <w:rFonts w:ascii="Calibri" w:eastAsia="SimSun" w:hAnsi="Calibri" w:cs="Calibri"/>
                <w:szCs w:val="18"/>
              </w:rPr>
              <w:t>）</w:t>
            </w:r>
          </w:p>
        </w:tc>
      </w:tr>
      <w:tr w:rsidR="0026054A" w:rsidRPr="00E629C1" w14:paraId="646A9273" w14:textId="77777777" w:rsidTr="00C03798">
        <w:trPr>
          <w:trHeight w:val="260"/>
        </w:trPr>
        <w:tc>
          <w:tcPr>
            <w:tcW w:w="1408" w:type="dxa"/>
            <w:tcBorders>
              <w:top w:val="nil"/>
              <w:left w:val="single" w:sz="8" w:space="0" w:color="auto"/>
              <w:bottom w:val="single" w:sz="4" w:space="0" w:color="auto"/>
              <w:right w:val="single" w:sz="4" w:space="0" w:color="auto"/>
            </w:tcBorders>
            <w:shd w:val="clear" w:color="auto" w:fill="auto"/>
            <w:hideMark/>
          </w:tcPr>
          <w:p w14:paraId="3B4051E4" w14:textId="77777777" w:rsidR="0026054A" w:rsidRPr="00E629C1" w:rsidRDefault="0026054A" w:rsidP="00C03798">
            <w:pPr>
              <w:rPr>
                <w:rFonts w:ascii="Calibri" w:eastAsia="SimSun" w:hAnsi="Calibri" w:cs="Calibri"/>
                <w:szCs w:val="18"/>
              </w:rPr>
            </w:pPr>
            <w:r w:rsidRPr="00E629C1">
              <w:rPr>
                <w:rFonts w:ascii="Calibri" w:eastAsia="SimSun" w:hAnsi="Calibri" w:cs="Calibri"/>
                <w:szCs w:val="18"/>
              </w:rPr>
              <w:t>R1012</w:t>
            </w:r>
          </w:p>
        </w:tc>
        <w:tc>
          <w:tcPr>
            <w:tcW w:w="8788" w:type="dxa"/>
            <w:tcBorders>
              <w:top w:val="single" w:sz="4" w:space="0" w:color="auto"/>
              <w:left w:val="nil"/>
              <w:bottom w:val="single" w:sz="4" w:space="0" w:color="auto"/>
              <w:right w:val="single" w:sz="8" w:space="0" w:color="000000"/>
            </w:tcBorders>
            <w:shd w:val="clear" w:color="auto" w:fill="auto"/>
            <w:hideMark/>
          </w:tcPr>
          <w:p w14:paraId="2D926648" w14:textId="77777777" w:rsidR="0026054A" w:rsidRPr="00E629C1" w:rsidRDefault="0026054A" w:rsidP="00C03798">
            <w:pPr>
              <w:rPr>
                <w:rFonts w:ascii="Calibri" w:eastAsia="SimSun" w:hAnsi="Calibri" w:cs="Calibri"/>
                <w:szCs w:val="18"/>
              </w:rPr>
            </w:pPr>
            <w:r w:rsidRPr="00E629C1">
              <w:rPr>
                <w:rFonts w:ascii="Calibri" w:eastAsia="SimSun" w:hAnsi="Calibri" w:cs="Calibri"/>
                <w:szCs w:val="18"/>
              </w:rPr>
              <w:t>VTS Communications</w:t>
            </w:r>
          </w:p>
        </w:tc>
      </w:tr>
      <w:tr w:rsidR="0026054A" w:rsidRPr="00E629C1" w14:paraId="63FF0837" w14:textId="77777777" w:rsidTr="00C03798">
        <w:trPr>
          <w:trHeight w:val="260"/>
        </w:trPr>
        <w:tc>
          <w:tcPr>
            <w:tcW w:w="1408" w:type="dxa"/>
            <w:tcBorders>
              <w:top w:val="nil"/>
              <w:left w:val="single" w:sz="8" w:space="0" w:color="auto"/>
              <w:bottom w:val="single" w:sz="4" w:space="0" w:color="auto"/>
              <w:right w:val="single" w:sz="4" w:space="0" w:color="auto"/>
            </w:tcBorders>
            <w:shd w:val="clear" w:color="auto" w:fill="auto"/>
            <w:hideMark/>
          </w:tcPr>
          <w:p w14:paraId="67812BC1" w14:textId="77777777" w:rsidR="0026054A" w:rsidRPr="00E629C1" w:rsidRDefault="0026054A" w:rsidP="00C03798">
            <w:pPr>
              <w:rPr>
                <w:rFonts w:ascii="Calibri" w:eastAsia="SimSun" w:hAnsi="Calibri" w:cs="Calibri"/>
                <w:szCs w:val="18"/>
              </w:rPr>
            </w:pPr>
            <w:r w:rsidRPr="00E629C1">
              <w:rPr>
                <w:rFonts w:ascii="Calibri" w:eastAsia="SimSun" w:hAnsi="Calibri" w:cs="Calibri"/>
                <w:szCs w:val="18"/>
              </w:rPr>
              <w:t>R0128( V-128)</w:t>
            </w:r>
          </w:p>
        </w:tc>
        <w:tc>
          <w:tcPr>
            <w:tcW w:w="8788" w:type="dxa"/>
            <w:tcBorders>
              <w:top w:val="single" w:sz="4" w:space="0" w:color="auto"/>
              <w:left w:val="nil"/>
              <w:bottom w:val="single" w:sz="4" w:space="0" w:color="auto"/>
              <w:right w:val="single" w:sz="8" w:space="0" w:color="000000"/>
            </w:tcBorders>
            <w:shd w:val="clear" w:color="auto" w:fill="auto"/>
            <w:hideMark/>
          </w:tcPr>
          <w:p w14:paraId="61786D1E" w14:textId="77777777" w:rsidR="0026054A" w:rsidRPr="00E629C1" w:rsidRDefault="0026054A" w:rsidP="00C03798">
            <w:pPr>
              <w:rPr>
                <w:rFonts w:ascii="Calibri" w:eastAsia="SimSun" w:hAnsi="Calibri" w:cs="Calibri"/>
                <w:szCs w:val="18"/>
              </w:rPr>
            </w:pPr>
            <w:r w:rsidRPr="00E629C1">
              <w:rPr>
                <w:rFonts w:ascii="Calibri" w:eastAsia="SimSun" w:hAnsi="Calibri" w:cs="Calibri"/>
                <w:szCs w:val="18"/>
              </w:rPr>
              <w:t>Operational and Technical Performance of VTS Systems</w:t>
            </w:r>
          </w:p>
        </w:tc>
      </w:tr>
      <w:tr w:rsidR="0026054A" w:rsidRPr="00E629C1" w14:paraId="6F38991E" w14:textId="77777777" w:rsidTr="00C03798">
        <w:trPr>
          <w:trHeight w:val="260"/>
        </w:trPr>
        <w:tc>
          <w:tcPr>
            <w:tcW w:w="1408" w:type="dxa"/>
            <w:tcBorders>
              <w:top w:val="nil"/>
              <w:left w:val="single" w:sz="8" w:space="0" w:color="auto"/>
              <w:bottom w:val="single" w:sz="4" w:space="0" w:color="auto"/>
              <w:right w:val="single" w:sz="4" w:space="0" w:color="auto"/>
            </w:tcBorders>
            <w:shd w:val="clear" w:color="auto" w:fill="auto"/>
            <w:hideMark/>
          </w:tcPr>
          <w:p w14:paraId="49EB0A89" w14:textId="77777777" w:rsidR="0026054A" w:rsidRPr="00E629C1" w:rsidRDefault="0026054A" w:rsidP="00C03798">
            <w:pPr>
              <w:rPr>
                <w:rFonts w:ascii="Calibri" w:eastAsia="SimSun" w:hAnsi="Calibri" w:cs="Calibri"/>
                <w:color w:val="000000"/>
                <w:szCs w:val="18"/>
              </w:rPr>
            </w:pPr>
            <w:r w:rsidRPr="00E629C1">
              <w:rPr>
                <w:rFonts w:ascii="Calibri" w:eastAsia="SimSun" w:hAnsi="Calibri" w:cs="Calibri"/>
                <w:color w:val="000000"/>
                <w:szCs w:val="18"/>
              </w:rPr>
              <w:t>G1105</w:t>
            </w:r>
          </w:p>
        </w:tc>
        <w:tc>
          <w:tcPr>
            <w:tcW w:w="8788" w:type="dxa"/>
            <w:tcBorders>
              <w:top w:val="single" w:sz="4" w:space="0" w:color="auto"/>
              <w:left w:val="nil"/>
              <w:bottom w:val="single" w:sz="4" w:space="0" w:color="auto"/>
              <w:right w:val="single" w:sz="8" w:space="0" w:color="000000"/>
            </w:tcBorders>
            <w:shd w:val="clear" w:color="auto" w:fill="auto"/>
            <w:hideMark/>
          </w:tcPr>
          <w:p w14:paraId="58FFFA77" w14:textId="11586B47" w:rsidR="0026054A" w:rsidRPr="00E629C1" w:rsidRDefault="0026054A" w:rsidP="00C03798">
            <w:pPr>
              <w:rPr>
                <w:rFonts w:ascii="Calibri" w:eastAsia="SimSun" w:hAnsi="Calibri" w:cs="Calibri"/>
                <w:szCs w:val="18"/>
              </w:rPr>
            </w:pPr>
            <w:r w:rsidRPr="00E629C1">
              <w:rPr>
                <w:rFonts w:ascii="Calibri" w:eastAsia="SimSun" w:hAnsi="Calibri" w:cs="Calibri"/>
                <w:szCs w:val="18"/>
              </w:rPr>
              <w:t>Shore side Portrayal</w:t>
            </w:r>
            <w:r w:rsidR="00C03798">
              <w:rPr>
                <w:rFonts w:ascii="Calibri" w:eastAsia="SimSun" w:hAnsi="Calibri" w:cs="Calibri"/>
                <w:szCs w:val="18"/>
              </w:rPr>
              <w:t>(updating)</w:t>
            </w:r>
          </w:p>
        </w:tc>
      </w:tr>
      <w:tr w:rsidR="0026054A" w:rsidRPr="00E629C1" w14:paraId="03A741EA" w14:textId="77777777" w:rsidTr="00C03798">
        <w:trPr>
          <w:trHeight w:val="260"/>
        </w:trPr>
        <w:tc>
          <w:tcPr>
            <w:tcW w:w="1408" w:type="dxa"/>
            <w:tcBorders>
              <w:top w:val="nil"/>
              <w:left w:val="single" w:sz="8" w:space="0" w:color="auto"/>
              <w:bottom w:val="single" w:sz="4" w:space="0" w:color="auto"/>
              <w:right w:val="single" w:sz="4" w:space="0" w:color="auto"/>
            </w:tcBorders>
            <w:shd w:val="clear" w:color="auto" w:fill="auto"/>
            <w:hideMark/>
          </w:tcPr>
          <w:p w14:paraId="695717B2" w14:textId="77777777" w:rsidR="0026054A" w:rsidRPr="00E629C1" w:rsidRDefault="0026054A" w:rsidP="00C03798">
            <w:pPr>
              <w:rPr>
                <w:rFonts w:ascii="Calibri" w:eastAsia="SimSun" w:hAnsi="Calibri" w:cs="Calibri"/>
                <w:szCs w:val="18"/>
              </w:rPr>
            </w:pPr>
            <w:r w:rsidRPr="00E629C1">
              <w:rPr>
                <w:rFonts w:ascii="Calibri" w:eastAsia="SimSun" w:hAnsi="Calibri" w:cs="Calibri"/>
                <w:szCs w:val="18"/>
              </w:rPr>
              <w:t>G1132</w:t>
            </w:r>
          </w:p>
        </w:tc>
        <w:tc>
          <w:tcPr>
            <w:tcW w:w="8788" w:type="dxa"/>
            <w:tcBorders>
              <w:top w:val="single" w:sz="4" w:space="0" w:color="auto"/>
              <w:left w:val="nil"/>
              <w:bottom w:val="single" w:sz="4" w:space="0" w:color="auto"/>
              <w:right w:val="single" w:sz="8" w:space="0" w:color="000000"/>
            </w:tcBorders>
            <w:shd w:val="clear" w:color="auto" w:fill="auto"/>
            <w:hideMark/>
          </w:tcPr>
          <w:p w14:paraId="4D34F4FC" w14:textId="77777777" w:rsidR="0026054A" w:rsidRPr="00E629C1" w:rsidRDefault="0026054A" w:rsidP="00C03798">
            <w:pPr>
              <w:rPr>
                <w:rFonts w:ascii="Calibri" w:eastAsia="SimSun" w:hAnsi="Calibri" w:cs="Calibri"/>
                <w:szCs w:val="18"/>
              </w:rPr>
            </w:pPr>
            <w:r w:rsidRPr="00E629C1">
              <w:rPr>
                <w:rFonts w:ascii="Calibri" w:eastAsia="SimSun" w:hAnsi="Calibri" w:cs="Calibri"/>
                <w:szCs w:val="18"/>
              </w:rPr>
              <w:t>VTS VHF Voice Communication (Dec 2017)</w:t>
            </w:r>
          </w:p>
        </w:tc>
      </w:tr>
      <w:tr w:rsidR="0026054A" w:rsidRPr="00E629C1" w14:paraId="33360BF4" w14:textId="77777777" w:rsidTr="00C03798">
        <w:trPr>
          <w:trHeight w:val="550"/>
        </w:trPr>
        <w:tc>
          <w:tcPr>
            <w:tcW w:w="1408" w:type="dxa"/>
            <w:tcBorders>
              <w:top w:val="nil"/>
              <w:left w:val="single" w:sz="8" w:space="0" w:color="auto"/>
              <w:bottom w:val="single" w:sz="4" w:space="0" w:color="auto"/>
              <w:right w:val="single" w:sz="4" w:space="0" w:color="auto"/>
            </w:tcBorders>
            <w:shd w:val="clear" w:color="auto" w:fill="auto"/>
            <w:hideMark/>
          </w:tcPr>
          <w:p w14:paraId="429863BB" w14:textId="0B3B4499" w:rsidR="0026054A" w:rsidRPr="00E629C1" w:rsidRDefault="0026054A" w:rsidP="00C03798">
            <w:pPr>
              <w:rPr>
                <w:rFonts w:ascii="Calibri" w:eastAsia="SimSun" w:hAnsi="Calibri" w:cs="Calibri"/>
                <w:szCs w:val="18"/>
              </w:rPr>
            </w:pPr>
            <w:r w:rsidRPr="00E629C1">
              <w:rPr>
                <w:rFonts w:ascii="Calibri" w:eastAsia="SimSun" w:hAnsi="Calibri" w:cs="Calibri"/>
                <w:szCs w:val="18"/>
              </w:rPr>
              <w:t>G1111</w:t>
            </w:r>
          </w:p>
        </w:tc>
        <w:tc>
          <w:tcPr>
            <w:tcW w:w="8788" w:type="dxa"/>
            <w:tcBorders>
              <w:top w:val="single" w:sz="4" w:space="0" w:color="auto"/>
              <w:left w:val="nil"/>
              <w:bottom w:val="single" w:sz="4" w:space="0" w:color="auto"/>
              <w:right w:val="single" w:sz="8" w:space="0" w:color="000000"/>
            </w:tcBorders>
            <w:shd w:val="clear" w:color="auto" w:fill="auto"/>
            <w:hideMark/>
          </w:tcPr>
          <w:p w14:paraId="6B36DFD6" w14:textId="77777777" w:rsidR="0026054A" w:rsidRPr="00E629C1" w:rsidRDefault="0026054A" w:rsidP="00C03798">
            <w:pPr>
              <w:rPr>
                <w:rFonts w:ascii="Calibri" w:eastAsia="SimSun" w:hAnsi="Calibri" w:cs="Calibri"/>
                <w:szCs w:val="18"/>
              </w:rPr>
            </w:pPr>
            <w:r w:rsidRPr="00E629C1">
              <w:rPr>
                <w:rFonts w:ascii="Calibri" w:eastAsia="SimSun" w:hAnsi="Calibri" w:cs="Calibri"/>
                <w:szCs w:val="18"/>
              </w:rPr>
              <w:t>Preparation of Operational and Technical Performance Requirements for VTS Systems (May 2015)  (reviewing and updating)</w:t>
            </w:r>
          </w:p>
        </w:tc>
      </w:tr>
      <w:tr w:rsidR="0026054A" w:rsidRPr="00E629C1" w14:paraId="148F85E3" w14:textId="77777777" w:rsidTr="00C03798">
        <w:trPr>
          <w:trHeight w:val="260"/>
        </w:trPr>
        <w:tc>
          <w:tcPr>
            <w:tcW w:w="1408" w:type="dxa"/>
            <w:tcBorders>
              <w:top w:val="nil"/>
              <w:left w:val="single" w:sz="8" w:space="0" w:color="auto"/>
              <w:bottom w:val="single" w:sz="4" w:space="0" w:color="auto"/>
              <w:right w:val="single" w:sz="4" w:space="0" w:color="auto"/>
            </w:tcBorders>
            <w:shd w:val="clear" w:color="auto" w:fill="auto"/>
            <w:hideMark/>
          </w:tcPr>
          <w:p w14:paraId="3B75692E" w14:textId="73434651" w:rsidR="0026054A" w:rsidRPr="00E629C1" w:rsidRDefault="0026054A" w:rsidP="00C03798">
            <w:pPr>
              <w:rPr>
                <w:rFonts w:ascii="Calibri" w:eastAsia="SimSun" w:hAnsi="Calibri" w:cs="Calibri"/>
                <w:szCs w:val="18"/>
              </w:rPr>
            </w:pPr>
            <w:r w:rsidRPr="00E629C1">
              <w:rPr>
                <w:rFonts w:ascii="Calibri" w:eastAsia="SimSun" w:hAnsi="Calibri" w:cs="Calibri"/>
                <w:szCs w:val="18"/>
              </w:rPr>
              <w:t>G1101</w:t>
            </w:r>
          </w:p>
        </w:tc>
        <w:tc>
          <w:tcPr>
            <w:tcW w:w="8788" w:type="dxa"/>
            <w:tcBorders>
              <w:top w:val="single" w:sz="4" w:space="0" w:color="auto"/>
              <w:left w:val="nil"/>
              <w:bottom w:val="single" w:sz="4" w:space="0" w:color="auto"/>
              <w:right w:val="single" w:sz="8" w:space="0" w:color="000000"/>
            </w:tcBorders>
            <w:shd w:val="clear" w:color="auto" w:fill="auto"/>
            <w:hideMark/>
          </w:tcPr>
          <w:p w14:paraId="2250E5E0" w14:textId="77777777" w:rsidR="0026054A" w:rsidRPr="00E629C1" w:rsidRDefault="0026054A" w:rsidP="00C03798">
            <w:pPr>
              <w:rPr>
                <w:rFonts w:ascii="Calibri" w:eastAsia="SimSun" w:hAnsi="Calibri" w:cs="Calibri"/>
                <w:szCs w:val="18"/>
              </w:rPr>
            </w:pPr>
            <w:r w:rsidRPr="00E629C1">
              <w:rPr>
                <w:rFonts w:ascii="Calibri" w:eastAsia="SimSun" w:hAnsi="Calibri" w:cs="Calibri"/>
                <w:szCs w:val="18"/>
              </w:rPr>
              <w:t>Auditing and Assessing VTS (Dec 2013)</w:t>
            </w:r>
          </w:p>
        </w:tc>
      </w:tr>
      <w:tr w:rsidR="0026054A" w:rsidRPr="00E629C1" w14:paraId="6D85E43F" w14:textId="77777777" w:rsidTr="00C03798">
        <w:trPr>
          <w:trHeight w:val="530"/>
        </w:trPr>
        <w:tc>
          <w:tcPr>
            <w:tcW w:w="1408" w:type="dxa"/>
            <w:tcBorders>
              <w:top w:val="nil"/>
              <w:left w:val="single" w:sz="8" w:space="0" w:color="auto"/>
              <w:bottom w:val="single" w:sz="4" w:space="0" w:color="auto"/>
              <w:right w:val="single" w:sz="4" w:space="0" w:color="auto"/>
            </w:tcBorders>
            <w:shd w:val="clear" w:color="auto" w:fill="auto"/>
            <w:hideMark/>
          </w:tcPr>
          <w:p w14:paraId="61102231" w14:textId="39D5CD01" w:rsidR="0026054A" w:rsidRPr="00E629C1" w:rsidRDefault="0026054A" w:rsidP="00C03798">
            <w:pPr>
              <w:rPr>
                <w:rFonts w:ascii="Calibri" w:eastAsia="SimSun" w:hAnsi="Calibri" w:cs="Calibri"/>
                <w:szCs w:val="18"/>
              </w:rPr>
            </w:pPr>
            <w:r w:rsidRPr="00E629C1">
              <w:rPr>
                <w:rFonts w:ascii="Calibri" w:eastAsia="SimSun" w:hAnsi="Calibri" w:cs="Calibri"/>
                <w:szCs w:val="18"/>
              </w:rPr>
              <w:t>G1115</w:t>
            </w:r>
          </w:p>
        </w:tc>
        <w:tc>
          <w:tcPr>
            <w:tcW w:w="8788" w:type="dxa"/>
            <w:tcBorders>
              <w:top w:val="single" w:sz="4" w:space="0" w:color="auto"/>
              <w:left w:val="nil"/>
              <w:bottom w:val="single" w:sz="4" w:space="0" w:color="auto"/>
              <w:right w:val="single" w:sz="8" w:space="0" w:color="000000"/>
            </w:tcBorders>
            <w:shd w:val="clear" w:color="auto" w:fill="auto"/>
            <w:hideMark/>
          </w:tcPr>
          <w:p w14:paraId="42FC8BA4" w14:textId="77777777" w:rsidR="0026054A" w:rsidRPr="00E629C1" w:rsidRDefault="0026054A" w:rsidP="00C03798">
            <w:pPr>
              <w:rPr>
                <w:rFonts w:ascii="Calibri" w:eastAsia="SimSun" w:hAnsi="Calibri" w:cs="Calibri"/>
                <w:szCs w:val="18"/>
              </w:rPr>
            </w:pPr>
            <w:r w:rsidRPr="00E629C1">
              <w:rPr>
                <w:rFonts w:ascii="Calibri" w:eastAsia="SimSun" w:hAnsi="Calibri" w:cs="Calibri"/>
                <w:szCs w:val="18"/>
              </w:rPr>
              <w:t>Preparing for an IMO Member State Audit Scheme (IMSAS) on Vessel Traffic Services (Dec 2015)</w:t>
            </w:r>
          </w:p>
        </w:tc>
      </w:tr>
      <w:tr w:rsidR="0026054A" w:rsidRPr="00E629C1" w14:paraId="13342B76" w14:textId="77777777" w:rsidTr="00C03798">
        <w:trPr>
          <w:trHeight w:val="420"/>
        </w:trPr>
        <w:tc>
          <w:tcPr>
            <w:tcW w:w="1408" w:type="dxa"/>
            <w:tcBorders>
              <w:top w:val="nil"/>
              <w:left w:val="single" w:sz="8" w:space="0" w:color="auto"/>
              <w:bottom w:val="single" w:sz="4" w:space="0" w:color="auto"/>
              <w:right w:val="single" w:sz="4" w:space="0" w:color="auto"/>
            </w:tcBorders>
            <w:shd w:val="clear" w:color="auto" w:fill="auto"/>
            <w:hideMark/>
          </w:tcPr>
          <w:p w14:paraId="449244A4" w14:textId="542EB518" w:rsidR="0026054A" w:rsidRPr="00E629C1" w:rsidRDefault="0026054A" w:rsidP="00C03798">
            <w:pPr>
              <w:rPr>
                <w:rFonts w:ascii="Calibri" w:eastAsia="SimSun" w:hAnsi="Calibri" w:cs="Calibri"/>
                <w:szCs w:val="18"/>
              </w:rPr>
            </w:pPr>
            <w:r w:rsidRPr="00E629C1">
              <w:rPr>
                <w:rFonts w:ascii="Calibri" w:eastAsia="SimSun" w:hAnsi="Calibri" w:cs="Calibri"/>
                <w:szCs w:val="18"/>
              </w:rPr>
              <w:t>G1102</w:t>
            </w:r>
          </w:p>
        </w:tc>
        <w:tc>
          <w:tcPr>
            <w:tcW w:w="8788" w:type="dxa"/>
            <w:tcBorders>
              <w:top w:val="single" w:sz="4" w:space="0" w:color="auto"/>
              <w:left w:val="nil"/>
              <w:bottom w:val="single" w:sz="4" w:space="0" w:color="auto"/>
              <w:right w:val="single" w:sz="8" w:space="0" w:color="000000"/>
            </w:tcBorders>
            <w:shd w:val="clear" w:color="auto" w:fill="auto"/>
            <w:hideMark/>
          </w:tcPr>
          <w:p w14:paraId="3A6015E1" w14:textId="77777777" w:rsidR="0026054A" w:rsidRPr="00E629C1" w:rsidRDefault="0026054A" w:rsidP="00C03798">
            <w:pPr>
              <w:rPr>
                <w:rFonts w:ascii="Calibri" w:eastAsia="SimSun" w:hAnsi="Calibri" w:cs="Calibri"/>
                <w:szCs w:val="18"/>
              </w:rPr>
            </w:pPr>
            <w:r w:rsidRPr="00E629C1">
              <w:rPr>
                <w:rFonts w:ascii="Calibri" w:eastAsia="SimSun" w:hAnsi="Calibri" w:cs="Calibri"/>
                <w:szCs w:val="18"/>
              </w:rPr>
              <w:t>VTS Interaction with Allied or Other Services (Dec 2013)</w:t>
            </w:r>
          </w:p>
        </w:tc>
      </w:tr>
      <w:tr w:rsidR="0026054A" w:rsidRPr="00E629C1" w14:paraId="6460153A" w14:textId="77777777" w:rsidTr="003E2432">
        <w:trPr>
          <w:trHeight w:val="341"/>
        </w:trPr>
        <w:tc>
          <w:tcPr>
            <w:tcW w:w="1408" w:type="dxa"/>
            <w:tcBorders>
              <w:top w:val="nil"/>
              <w:left w:val="single" w:sz="8" w:space="0" w:color="auto"/>
              <w:bottom w:val="nil"/>
              <w:right w:val="single" w:sz="4" w:space="0" w:color="auto"/>
            </w:tcBorders>
            <w:shd w:val="clear" w:color="auto" w:fill="auto"/>
            <w:hideMark/>
          </w:tcPr>
          <w:p w14:paraId="537415B9" w14:textId="77777777" w:rsidR="0026054A" w:rsidRPr="00E629C1" w:rsidRDefault="0026054A" w:rsidP="00C03798">
            <w:pPr>
              <w:rPr>
                <w:rFonts w:ascii="Calibri" w:eastAsia="SimSun" w:hAnsi="Calibri" w:cs="Calibri"/>
                <w:szCs w:val="18"/>
              </w:rPr>
            </w:pPr>
            <w:r w:rsidRPr="00E629C1">
              <w:rPr>
                <w:rFonts w:ascii="Calibri" w:eastAsia="SimSun" w:hAnsi="Calibri" w:cs="Calibri"/>
                <w:szCs w:val="18"/>
              </w:rPr>
              <w:t>G1130</w:t>
            </w:r>
          </w:p>
        </w:tc>
        <w:tc>
          <w:tcPr>
            <w:tcW w:w="8788" w:type="dxa"/>
            <w:tcBorders>
              <w:top w:val="single" w:sz="4" w:space="0" w:color="auto"/>
              <w:left w:val="nil"/>
              <w:bottom w:val="single" w:sz="4" w:space="0" w:color="auto"/>
              <w:right w:val="single" w:sz="8" w:space="0" w:color="000000"/>
            </w:tcBorders>
            <w:shd w:val="clear" w:color="auto" w:fill="auto"/>
            <w:hideMark/>
          </w:tcPr>
          <w:p w14:paraId="27723B77" w14:textId="77777777" w:rsidR="0026054A" w:rsidRPr="00E629C1" w:rsidRDefault="0026054A" w:rsidP="00C03798">
            <w:pPr>
              <w:rPr>
                <w:rFonts w:ascii="Calibri" w:eastAsia="SimSun" w:hAnsi="Calibri" w:cs="Calibri"/>
                <w:szCs w:val="18"/>
              </w:rPr>
            </w:pPr>
            <w:r w:rsidRPr="00E629C1">
              <w:rPr>
                <w:rFonts w:ascii="Calibri" w:eastAsia="SimSun" w:hAnsi="Calibri" w:cs="Calibri"/>
                <w:szCs w:val="18"/>
              </w:rPr>
              <w:t>Technical Aspects of Information Exchange Between VTS and Allied or Other Services (Dec 2017)</w:t>
            </w:r>
          </w:p>
        </w:tc>
      </w:tr>
      <w:tr w:rsidR="003E2432" w:rsidRPr="00E629C1" w14:paraId="46FCB78C" w14:textId="77777777" w:rsidTr="00C03798">
        <w:trPr>
          <w:trHeight w:val="341"/>
        </w:trPr>
        <w:tc>
          <w:tcPr>
            <w:tcW w:w="1408" w:type="dxa"/>
            <w:tcBorders>
              <w:top w:val="nil"/>
              <w:left w:val="single" w:sz="8" w:space="0" w:color="auto"/>
              <w:bottom w:val="single" w:sz="8" w:space="0" w:color="auto"/>
              <w:right w:val="single" w:sz="4" w:space="0" w:color="auto"/>
            </w:tcBorders>
            <w:shd w:val="clear" w:color="auto" w:fill="auto"/>
          </w:tcPr>
          <w:p w14:paraId="142DCD95" w14:textId="6A651BE7" w:rsidR="003E2432" w:rsidRPr="00E629C1" w:rsidRDefault="003E2432" w:rsidP="00C03798">
            <w:pPr>
              <w:rPr>
                <w:rFonts w:ascii="Calibri" w:eastAsia="SimSun" w:hAnsi="Calibri" w:cs="Calibri"/>
                <w:szCs w:val="18"/>
              </w:rPr>
            </w:pPr>
            <w:r>
              <w:rPr>
                <w:rFonts w:ascii="Calibri" w:eastAsia="SimSun" w:hAnsi="Calibri" w:cs="Calibri"/>
                <w:szCs w:val="18"/>
              </w:rPr>
              <w:t>…</w:t>
            </w:r>
          </w:p>
        </w:tc>
        <w:tc>
          <w:tcPr>
            <w:tcW w:w="8788" w:type="dxa"/>
            <w:tcBorders>
              <w:top w:val="single" w:sz="4" w:space="0" w:color="auto"/>
              <w:left w:val="nil"/>
              <w:bottom w:val="single" w:sz="8" w:space="0" w:color="auto"/>
              <w:right w:val="single" w:sz="8" w:space="0" w:color="000000"/>
            </w:tcBorders>
            <w:shd w:val="clear" w:color="auto" w:fill="auto"/>
          </w:tcPr>
          <w:p w14:paraId="3C348C72" w14:textId="77777777" w:rsidR="003E2432" w:rsidRPr="00E629C1" w:rsidRDefault="003E2432" w:rsidP="00C03798">
            <w:pPr>
              <w:rPr>
                <w:rFonts w:ascii="Calibri" w:eastAsia="SimSun" w:hAnsi="Calibri" w:cs="Calibri"/>
                <w:szCs w:val="18"/>
              </w:rPr>
            </w:pPr>
          </w:p>
        </w:tc>
      </w:tr>
    </w:tbl>
    <w:p w14:paraId="1078A3E9" w14:textId="77139D7C" w:rsidR="0026054A" w:rsidRPr="003E5D1A" w:rsidRDefault="0026054A" w:rsidP="003E5D1A">
      <w:pPr>
        <w:pStyle w:val="BodyText"/>
        <w:rPr>
          <w:b/>
          <w:bCs/>
          <w:lang w:eastAsia="zh-CN"/>
        </w:rPr>
      </w:pPr>
      <w:r w:rsidRPr="003E5D1A">
        <w:rPr>
          <w:rFonts w:hint="eastAsia"/>
          <w:b/>
          <w:bCs/>
          <w:lang w:eastAsia="zh-CN"/>
        </w:rPr>
        <w:t>2</w:t>
      </w:r>
      <w:r w:rsidRPr="003E5D1A">
        <w:rPr>
          <w:rFonts w:hint="eastAsia"/>
          <w:b/>
          <w:bCs/>
          <w:lang w:eastAsia="zh-CN"/>
        </w:rPr>
        <w:t>．</w:t>
      </w:r>
      <w:r w:rsidR="00C64441">
        <w:rPr>
          <w:rFonts w:hint="eastAsia"/>
          <w:b/>
          <w:bCs/>
          <w:lang w:eastAsia="zh-CN"/>
        </w:rPr>
        <w:t>SUMMARY OF SCOPING RESULTS</w:t>
      </w:r>
      <w:r w:rsidR="00C64441" w:rsidRPr="003E5D1A">
        <w:rPr>
          <w:b/>
          <w:bCs/>
          <w:lang w:eastAsia="zh-CN"/>
        </w:rPr>
        <w:t xml:space="preserve"> </w:t>
      </w:r>
    </w:p>
    <w:p w14:paraId="2C02D3DA" w14:textId="07B70F95" w:rsidR="0026054A" w:rsidRDefault="00564F8D" w:rsidP="00C64441">
      <w:pPr>
        <w:tabs>
          <w:tab w:val="left" w:pos="1400"/>
        </w:tabs>
        <w:ind w:left="880" w:hangingChars="400" w:hanging="880"/>
        <w:rPr>
          <w:b/>
          <w:bCs/>
          <w:color w:val="004F70"/>
          <w:lang w:eastAsia="zh-CN"/>
        </w:rPr>
      </w:pPr>
      <w:r>
        <w:rPr>
          <w:rFonts w:hint="eastAsia"/>
          <w:sz w:val="22"/>
          <w:lang w:eastAsia="zh-CN"/>
        </w:rPr>
        <w:t>E</w:t>
      </w:r>
      <w:r>
        <w:rPr>
          <w:sz w:val="22"/>
          <w:lang w:eastAsia="zh-CN"/>
        </w:rPr>
        <w:t xml:space="preserve">ach </w:t>
      </w:r>
      <w:r w:rsidR="003C624C">
        <w:rPr>
          <w:sz w:val="22"/>
          <w:lang w:eastAsia="zh-CN"/>
        </w:rPr>
        <w:t>document</w:t>
      </w:r>
      <w:r>
        <w:rPr>
          <w:rFonts w:hint="eastAsia"/>
          <w:sz w:val="22"/>
          <w:lang w:eastAsia="zh-CN"/>
        </w:rPr>
        <w:t xml:space="preserve"> </w:t>
      </w:r>
      <w:r w:rsidR="00AE012D">
        <w:rPr>
          <w:sz w:val="22"/>
          <w:lang w:eastAsia="zh-CN"/>
        </w:rPr>
        <w:t>should</w:t>
      </w:r>
      <w:r>
        <w:rPr>
          <w:rFonts w:hint="eastAsia"/>
          <w:sz w:val="22"/>
          <w:lang w:eastAsia="zh-CN"/>
        </w:rPr>
        <w:t xml:space="preserve"> </w:t>
      </w:r>
      <w:r w:rsidR="00C64441" w:rsidRPr="00C64441">
        <w:rPr>
          <w:sz w:val="22"/>
          <w:lang w:eastAsia="zh-CN"/>
        </w:rPr>
        <w:t>fill in the results in T</w:t>
      </w:r>
      <w:r w:rsidR="00C64441" w:rsidRPr="00A5621C">
        <w:rPr>
          <w:sz w:val="22"/>
          <w:lang w:eastAsia="zh-CN"/>
        </w:rPr>
        <w:t>able 1 and 2 in Annex A</w:t>
      </w:r>
      <w:r w:rsidR="00536AEF" w:rsidRPr="00A5621C">
        <w:rPr>
          <w:sz w:val="22"/>
          <w:lang w:eastAsia="zh-CN"/>
        </w:rPr>
        <w:t>.</w:t>
      </w:r>
    </w:p>
    <w:sectPr w:rsidR="0026054A" w:rsidSect="003A6A32">
      <w:headerReference w:type="even" r:id="rId26"/>
      <w:headerReference w:type="default" r:id="rId27"/>
      <w:footerReference w:type="default" r:id="rId28"/>
      <w:headerReference w:type="first" r:id="rId29"/>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CF3F01" w14:textId="77777777" w:rsidR="00585844" w:rsidRDefault="00585844" w:rsidP="003274DB">
      <w:r>
        <w:separator/>
      </w:r>
    </w:p>
    <w:p w14:paraId="17B0E7B3" w14:textId="77777777" w:rsidR="00585844" w:rsidRDefault="00585844"/>
  </w:endnote>
  <w:endnote w:type="continuationSeparator" w:id="0">
    <w:p w14:paraId="67C12624" w14:textId="77777777" w:rsidR="00585844" w:rsidRDefault="00585844" w:rsidP="003274DB">
      <w:r>
        <w:continuationSeparator/>
      </w:r>
    </w:p>
    <w:p w14:paraId="77E117DB" w14:textId="77777777" w:rsidR="00585844" w:rsidRDefault="005858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D6AC97" w14:textId="77777777" w:rsidR="007D698F" w:rsidRDefault="007D698F"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BA80202" w14:textId="77777777" w:rsidR="007D698F" w:rsidRDefault="007D698F"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761E8D0" w14:textId="77777777" w:rsidR="007D698F" w:rsidRDefault="007D698F"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2D1E1F" w14:textId="77777777" w:rsidR="007D698F" w:rsidRDefault="007D698F"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7E96BB2" w14:textId="77777777" w:rsidR="007D698F" w:rsidRDefault="007D698F"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5386AA" w14:textId="480A6296" w:rsidR="007D698F" w:rsidRDefault="007D698F" w:rsidP="008747E0">
    <w:pPr>
      <w:pStyle w:val="Footer"/>
    </w:pPr>
    <w:del w:id="1" w:author="Trainor, Neil" w:date="2021-03-25T15:53:00Z">
      <w:r w:rsidDel="007D698F">
        <w:rPr>
          <w:noProof/>
          <w:lang w:val="en-AU" w:eastAsia="en-AU"/>
        </w:rPr>
        <mc:AlternateContent>
          <mc:Choice Requires="wps">
            <w:drawing>
              <wp:anchor distT="0" distB="0" distL="114300" distR="114300" simplePos="0" relativeHeight="251663360" behindDoc="1" locked="0" layoutInCell="0" allowOverlap="1" wp14:anchorId="7EED49BC" wp14:editId="120FEEC1">
                <wp:simplePos x="0" y="0"/>
                <wp:positionH relativeFrom="margin">
                  <wp:posOffset>333596</wp:posOffset>
                </wp:positionH>
                <wp:positionV relativeFrom="margin">
                  <wp:posOffset>5157470</wp:posOffset>
                </wp:positionV>
                <wp:extent cx="5709920" cy="3425825"/>
                <wp:effectExtent l="0" t="1247775" r="0" b="717550"/>
                <wp:wrapNone/>
                <wp:docPr id="13" name="WordAr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DC9D1BA" w14:textId="77777777" w:rsidR="007D698F" w:rsidRDefault="007D698F"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EED49BC" id="_x0000_t202" coordsize="21600,21600" o:spt="202" path="m,l,21600r21600,l21600,xe">
                <v:stroke joinstyle="miter"/>
                <v:path gradientshapeok="t" o:connecttype="rect"/>
              </v:shapetype>
              <v:shape id="WordArt 3" o:spid="_x0000_s1028" type="#_x0000_t202" style="position:absolute;margin-left:26.25pt;margin-top:406.1pt;width:449.6pt;height:269.75pt;rotation:-45;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" o:allowincell="f" filled="f" stroked="f">
                <v:stroke joinstyle="round"/>
                <o:lock v:ext="edit" shapetype="t"/>
                <v:textbox style="mso-fit-shape-to-text:t">
                  <w:txbxContent>
                    <w:p w14:paraId="1DC9D1BA" w14:textId="77777777" w:rsidR="007D698F" w:rsidRDefault="007D698F"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del>
    <w:r w:rsidRPr="00442889">
      <w:rPr>
        <w:noProof/>
        <w:lang w:val="en-AU" w:eastAsia="en-AU"/>
      </w:rPr>
      <w:drawing>
        <wp:anchor distT="0" distB="0" distL="114300" distR="114300" simplePos="0" relativeHeight="251649024" behindDoc="1" locked="0" layoutInCell="1" allowOverlap="1" wp14:anchorId="278B4932" wp14:editId="3D6F8366">
          <wp:simplePos x="0" y="0"/>
          <wp:positionH relativeFrom="page">
            <wp:posOffset>786696</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Pr>
        <w:noProof/>
        <w:lang w:val="en-AU" w:eastAsia="en-AU"/>
      </w:rPr>
      <mc:AlternateContent>
        <mc:Choice Requires="wps">
          <w:drawing>
            <wp:anchor distT="0" distB="0" distL="114300" distR="114300" simplePos="0" relativeHeight="251650048" behindDoc="0" locked="0" layoutInCell="1" allowOverlap="1" wp14:anchorId="6632812E" wp14:editId="7A10A882">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B60C4E" id="Connecteur droit 11" o:spid="_x0000_s1026" style="position:absolute;z-index:25165004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236216F4" w14:textId="04857357" w:rsidR="007D698F" w:rsidRPr="00ED2A8D" w:rsidRDefault="007D698F" w:rsidP="008747E0">
    <w:pPr>
      <w:pStyle w:val="Footer"/>
    </w:pPr>
  </w:p>
  <w:p w14:paraId="05175766" w14:textId="4098D326" w:rsidR="007D698F" w:rsidRPr="00ED2A8D" w:rsidRDefault="007D698F" w:rsidP="002735DD">
    <w:pPr>
      <w:pStyle w:val="Footer"/>
      <w:tabs>
        <w:tab w:val="left" w:pos="1781"/>
      </w:tabs>
    </w:pPr>
    <w:r>
      <w:tab/>
    </w:r>
  </w:p>
  <w:p w14:paraId="6B80A5D7" w14:textId="77777777" w:rsidR="007D698F" w:rsidRPr="00ED2A8D" w:rsidRDefault="007D698F" w:rsidP="008747E0">
    <w:pPr>
      <w:pStyle w:val="Footer"/>
    </w:pPr>
  </w:p>
  <w:p w14:paraId="41671561" w14:textId="6F50965C" w:rsidR="007D698F" w:rsidRPr="00ED2A8D" w:rsidRDefault="007D698F"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5D9A86" w14:textId="77777777" w:rsidR="007D698F" w:rsidRDefault="007D698F" w:rsidP="00525922">
    <w:pPr>
      <w:pStyle w:val="Footerlandscape"/>
    </w:pPr>
    <w:r>
      <w:rPr>
        <w:noProof/>
        <w:lang w:val="en-AU" w:eastAsia="en-AU"/>
      </w:rPr>
      <mc:AlternateContent>
        <mc:Choice Requires="wps">
          <w:drawing>
            <wp:anchor distT="0" distB="0" distL="114300" distR="114300" simplePos="0" relativeHeight="251652096" behindDoc="0" locked="0" layoutInCell="1" allowOverlap="1" wp14:anchorId="4C736DAB" wp14:editId="413F9C31">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FD9D934" id="Connecteur droit 11" o:spid="_x0000_s1026" style="position:absolute;z-index:25165209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4FDD847" w14:textId="59534113" w:rsidR="007D698F" w:rsidRPr="00C907DF" w:rsidRDefault="007D698F"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2735DD">
      <w:rPr>
        <w:szCs w:val="15"/>
        <w:lang w:val="fr-FR"/>
      </w:rPr>
      <w:t xml:space="preserve"> </w:t>
    </w:r>
    <w:r>
      <w:rPr>
        <w:szCs w:val="15"/>
      </w:rPr>
      <w:fldChar w:fldCharType="begin"/>
    </w:r>
    <w:r w:rsidRPr="002735DD">
      <w:rPr>
        <w:szCs w:val="15"/>
        <w:lang w:val="fr-FR"/>
      </w:rPr>
      <w:instrText xml:space="preserve"> STYLEREF "Document number" \* MERGEFORMAT </w:instrText>
    </w:r>
    <w:r>
      <w:rPr>
        <w:szCs w:val="15"/>
      </w:rPr>
      <w:fldChar w:fldCharType="separate"/>
    </w:r>
    <w:r w:rsidRPr="000768D0">
      <w:rPr>
        <w:noProof/>
        <w:szCs w:val="15"/>
      </w:rPr>
      <w:t>Guideline</w:t>
    </w:r>
    <w:r>
      <w:rPr>
        <w:noProof/>
        <w:szCs w:val="15"/>
        <w:lang w:val="fr-FR"/>
      </w:rPr>
      <w:t xml:space="preserve"> number</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095EEE38" w14:textId="5E2AEC1B" w:rsidR="007D698F" w:rsidRPr="00525922" w:rsidRDefault="007D698F"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0A075A" w14:textId="77777777" w:rsidR="007D698F" w:rsidRPr="00C716E5" w:rsidRDefault="007D698F" w:rsidP="00C716E5">
    <w:pPr>
      <w:pStyle w:val="Footer"/>
      <w:rPr>
        <w:sz w:val="15"/>
        <w:szCs w:val="15"/>
      </w:rPr>
    </w:pPr>
  </w:p>
  <w:p w14:paraId="6FC904F9" w14:textId="77777777" w:rsidR="007D698F" w:rsidRDefault="007D698F" w:rsidP="00C716E5">
    <w:pPr>
      <w:pStyle w:val="Footerportrait"/>
    </w:pPr>
  </w:p>
  <w:p w14:paraId="0DD0B946" w14:textId="1CB02D8E" w:rsidR="007D698F" w:rsidRPr="00C907DF" w:rsidRDefault="007D698F" w:rsidP="00C716E5">
    <w:pPr>
      <w:pStyle w:val="Footerportrait"/>
      <w:rPr>
        <w:rStyle w:val="PageNumber"/>
        <w:szCs w:val="15"/>
        <w:lang w:eastAsia="zh-CN"/>
      </w:rPr>
    </w:pPr>
    <w:r>
      <w:fldChar w:fldCharType="begin"/>
    </w:r>
    <w:r>
      <w:rPr>
        <w:lang w:eastAsia="zh-CN"/>
      </w:rPr>
      <w:instrText xml:space="preserve"> STYLEREF "Document type" \* MERGEFORMAT </w:instrText>
    </w:r>
    <w:r>
      <w:fldChar w:fldCharType="separate"/>
    </w:r>
    <w:r w:rsidR="0094365C">
      <w:rPr>
        <w:lang w:eastAsia="zh-CN"/>
      </w:rPr>
      <w:t>IALA GUIDELINE</w:t>
    </w:r>
    <w:r>
      <w:fldChar w:fldCharType="end"/>
    </w:r>
    <w:r w:rsidRPr="00C907DF">
      <w:rPr>
        <w:lang w:eastAsia="zh-CN"/>
      </w:rPr>
      <w:t xml:space="preserve"> </w:t>
    </w:r>
    <w:r>
      <w:fldChar w:fldCharType="begin"/>
    </w:r>
    <w:r>
      <w:rPr>
        <w:lang w:eastAsia="zh-CN"/>
      </w:rPr>
      <w:instrText xml:space="preserve"> STYLEREF "Document number" \* MERGEFORMAT </w:instrText>
    </w:r>
    <w:r>
      <w:fldChar w:fldCharType="separate"/>
    </w:r>
    <w:r w:rsidR="0094365C">
      <w:rPr>
        <w:lang w:eastAsia="zh-CN"/>
      </w:rPr>
      <w:t>GXXXX</w:t>
    </w:r>
    <w:r>
      <w:fldChar w:fldCharType="end"/>
    </w:r>
    <w:r w:rsidRPr="00C907DF">
      <w:rPr>
        <w:lang w:eastAsia="zh-CN"/>
      </w:rPr>
      <w:t xml:space="preserve"> –</w:t>
    </w:r>
    <w:r>
      <w:rPr>
        <w:lang w:eastAsia="zh-CN"/>
      </w:rPr>
      <w:t xml:space="preserve"> </w:t>
    </w:r>
    <w:r>
      <w:fldChar w:fldCharType="begin"/>
    </w:r>
    <w:r>
      <w:rPr>
        <w:lang w:eastAsia="zh-CN"/>
      </w:rPr>
      <w:instrText xml:space="preserve"> STYLEREF "Document name" \* MERGEFORMAT </w:instrText>
    </w:r>
    <w:r>
      <w:fldChar w:fldCharType="separate"/>
    </w:r>
    <w:r w:rsidR="0094365C">
      <w:rPr>
        <w:lang w:eastAsia="zh-CN"/>
      </w:rPr>
      <w:t>Guideline on the implications of maritime autonomous surface ships from a VTS perspective</w:t>
    </w:r>
    <w:r>
      <w:fldChar w:fldCharType="end"/>
    </w:r>
  </w:p>
  <w:p w14:paraId="1B606CCD" w14:textId="3C3A81DD" w:rsidR="007D698F" w:rsidRPr="00C907DF" w:rsidRDefault="00585844" w:rsidP="00C716E5">
    <w:pPr>
      <w:pStyle w:val="Footerportrait"/>
    </w:pPr>
    <w:r>
      <w:fldChar w:fldCharType="begin"/>
    </w:r>
    <w:r>
      <w:instrText xml:space="preserve"> STYLER</w:instrText>
    </w:r>
    <w:r>
      <w:instrText xml:space="preserve">EF "Edition number" \* MERGEFORMAT </w:instrText>
    </w:r>
    <w:r>
      <w:fldChar w:fldCharType="separate"/>
    </w:r>
    <w:r w:rsidR="0094365C">
      <w:t>Edition 1.0</w:t>
    </w:r>
    <w:r>
      <w:fldChar w:fldCharType="end"/>
    </w:r>
    <w:r w:rsidR="007D698F">
      <w:t xml:space="preserve"> Date:</w:t>
    </w:r>
    <w:r>
      <w:fldChar w:fldCharType="begin"/>
    </w:r>
    <w:r>
      <w:instrText xml:space="preserve"> STYLEREF "Document date" \* MERGEFORMAT </w:instrText>
    </w:r>
    <w:r>
      <w:fldChar w:fldCharType="separate"/>
    </w:r>
    <w:r w:rsidR="0094365C">
      <w:t>XX 2021</w:t>
    </w:r>
    <w:r>
      <w:fldChar w:fldCharType="end"/>
    </w:r>
    <w:r w:rsidR="007D698F" w:rsidRPr="00C907DF">
      <w:tab/>
    </w:r>
    <w:r w:rsidR="007D698F">
      <w:t xml:space="preserve">P </w:t>
    </w:r>
    <w:r w:rsidR="007D698F" w:rsidRPr="00C907DF">
      <w:rPr>
        <w:rStyle w:val="PageNumber"/>
        <w:szCs w:val="15"/>
      </w:rPr>
      <w:fldChar w:fldCharType="begin"/>
    </w:r>
    <w:r w:rsidR="007D698F" w:rsidRPr="00C907DF">
      <w:rPr>
        <w:rStyle w:val="PageNumber"/>
        <w:szCs w:val="15"/>
      </w:rPr>
      <w:instrText xml:space="preserve">PAGE  </w:instrText>
    </w:r>
    <w:r w:rsidR="007D698F" w:rsidRPr="00C907DF">
      <w:rPr>
        <w:rStyle w:val="PageNumber"/>
        <w:szCs w:val="15"/>
      </w:rPr>
      <w:fldChar w:fldCharType="separate"/>
    </w:r>
    <w:r w:rsidR="0094365C">
      <w:rPr>
        <w:rStyle w:val="PageNumber"/>
        <w:szCs w:val="15"/>
      </w:rPr>
      <w:t>2</w:t>
    </w:r>
    <w:r w:rsidR="007D698F"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265AF4" w14:textId="77777777" w:rsidR="007D698F" w:rsidRDefault="007D698F" w:rsidP="00C716E5">
    <w:pPr>
      <w:pStyle w:val="Footer"/>
    </w:pPr>
  </w:p>
  <w:p w14:paraId="4D7BEBDA" w14:textId="77777777" w:rsidR="007D698F" w:rsidRDefault="007D698F" w:rsidP="00C716E5">
    <w:pPr>
      <w:pStyle w:val="Footerportrait"/>
    </w:pPr>
  </w:p>
  <w:p w14:paraId="2613E04A" w14:textId="404E3CEC" w:rsidR="007D698F" w:rsidRPr="00C907DF" w:rsidRDefault="007D698F" w:rsidP="00C716E5">
    <w:pPr>
      <w:pStyle w:val="Footerportrait"/>
      <w:rPr>
        <w:rStyle w:val="PageNumber"/>
        <w:szCs w:val="15"/>
        <w:lang w:eastAsia="zh-CN"/>
      </w:rPr>
    </w:pPr>
    <w:r>
      <w:fldChar w:fldCharType="begin"/>
    </w:r>
    <w:r>
      <w:rPr>
        <w:lang w:eastAsia="zh-CN"/>
      </w:rPr>
      <w:instrText xml:space="preserve"> STYLEREF "Document type" \* MERGEFORMAT </w:instrText>
    </w:r>
    <w:r>
      <w:fldChar w:fldCharType="separate"/>
    </w:r>
    <w:r w:rsidR="0094365C">
      <w:rPr>
        <w:lang w:eastAsia="zh-CN"/>
      </w:rPr>
      <w:t>IALA GUIDELINE</w:t>
    </w:r>
    <w:r>
      <w:fldChar w:fldCharType="end"/>
    </w:r>
    <w:r w:rsidRPr="00C907DF">
      <w:rPr>
        <w:lang w:eastAsia="zh-CN"/>
      </w:rPr>
      <w:t xml:space="preserve"> </w:t>
    </w:r>
    <w:r>
      <w:fldChar w:fldCharType="begin"/>
    </w:r>
    <w:r>
      <w:rPr>
        <w:lang w:eastAsia="zh-CN"/>
      </w:rPr>
      <w:instrText xml:space="preserve"> STYLEREF "Document number" \* MERGEFORMAT </w:instrText>
    </w:r>
    <w:r>
      <w:fldChar w:fldCharType="separate"/>
    </w:r>
    <w:r w:rsidR="0094365C">
      <w:rPr>
        <w:lang w:eastAsia="zh-CN"/>
      </w:rPr>
      <w:t>GXXXX</w:t>
    </w:r>
    <w:r>
      <w:fldChar w:fldCharType="end"/>
    </w:r>
    <w:r w:rsidRPr="00C907DF">
      <w:rPr>
        <w:lang w:eastAsia="zh-CN"/>
      </w:rPr>
      <w:t xml:space="preserve"> –</w:t>
    </w:r>
    <w:r>
      <w:rPr>
        <w:lang w:eastAsia="zh-CN"/>
      </w:rPr>
      <w:t xml:space="preserve"> </w:t>
    </w:r>
    <w:r>
      <w:fldChar w:fldCharType="begin"/>
    </w:r>
    <w:r>
      <w:rPr>
        <w:lang w:eastAsia="zh-CN"/>
      </w:rPr>
      <w:instrText xml:space="preserve"> STYLEREF "Document name" \* MERGEFORMAT </w:instrText>
    </w:r>
    <w:r>
      <w:fldChar w:fldCharType="separate"/>
    </w:r>
    <w:r w:rsidR="0094365C">
      <w:rPr>
        <w:lang w:eastAsia="zh-CN"/>
      </w:rPr>
      <w:t>Guideline on the implications of maritime autonomous surface ships from a VTS perspective</w:t>
    </w:r>
    <w:r>
      <w:fldChar w:fldCharType="end"/>
    </w:r>
  </w:p>
  <w:p w14:paraId="63904568" w14:textId="5890EF39" w:rsidR="007D698F" w:rsidRPr="00525922" w:rsidRDefault="00585844" w:rsidP="00C716E5">
    <w:pPr>
      <w:pStyle w:val="Footerportrait"/>
    </w:pPr>
    <w:r>
      <w:fldChar w:fldCharType="begin"/>
    </w:r>
    <w:r>
      <w:instrText xml:space="preserve"> STYLEREF "Edition number" \* MERGEFORMAT </w:instrText>
    </w:r>
    <w:r>
      <w:fldChar w:fldCharType="separate"/>
    </w:r>
    <w:r w:rsidR="0094365C">
      <w:t>Edition 1.0</w:t>
    </w:r>
    <w:r>
      <w:fldChar w:fldCharType="end"/>
    </w:r>
    <w:r w:rsidR="007D698F" w:rsidRPr="00C907DF">
      <w:tab/>
    </w:r>
    <w:r w:rsidR="007D698F">
      <w:t xml:space="preserve">P </w:t>
    </w:r>
    <w:r w:rsidR="007D698F" w:rsidRPr="00C907DF">
      <w:rPr>
        <w:rStyle w:val="PageNumber"/>
        <w:szCs w:val="15"/>
      </w:rPr>
      <w:fldChar w:fldCharType="begin"/>
    </w:r>
    <w:r w:rsidR="007D698F" w:rsidRPr="00C907DF">
      <w:rPr>
        <w:rStyle w:val="PageNumber"/>
        <w:szCs w:val="15"/>
      </w:rPr>
      <w:instrText xml:space="preserve">PAGE  </w:instrText>
    </w:r>
    <w:r w:rsidR="007D698F" w:rsidRPr="00C907DF">
      <w:rPr>
        <w:rStyle w:val="PageNumber"/>
        <w:szCs w:val="15"/>
      </w:rPr>
      <w:fldChar w:fldCharType="separate"/>
    </w:r>
    <w:r w:rsidR="0094365C">
      <w:rPr>
        <w:rStyle w:val="PageNumber"/>
        <w:szCs w:val="15"/>
      </w:rPr>
      <w:t>3</w:t>
    </w:r>
    <w:r w:rsidR="007D698F"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A60C83" w14:textId="77777777" w:rsidR="007D698F" w:rsidRDefault="007D698F" w:rsidP="00C716E5">
    <w:pPr>
      <w:pStyle w:val="Footer"/>
    </w:pPr>
  </w:p>
  <w:p w14:paraId="663AE836" w14:textId="77777777" w:rsidR="007D698F" w:rsidRDefault="007D698F" w:rsidP="00C716E5">
    <w:pPr>
      <w:pStyle w:val="Footerportrait"/>
    </w:pPr>
  </w:p>
  <w:p w14:paraId="7CEB4BBC" w14:textId="3C5EC34B" w:rsidR="007D698F" w:rsidRPr="00C907DF" w:rsidRDefault="007D698F" w:rsidP="00760004">
    <w:pPr>
      <w:pStyle w:val="Footerportrait"/>
      <w:tabs>
        <w:tab w:val="clear" w:pos="10206"/>
        <w:tab w:val="right" w:pos="15704"/>
      </w:tabs>
      <w:rPr>
        <w:lang w:eastAsia="zh-CN"/>
      </w:rPr>
    </w:pPr>
    <w:r>
      <w:fldChar w:fldCharType="begin"/>
    </w:r>
    <w:r>
      <w:rPr>
        <w:lang w:eastAsia="zh-CN"/>
      </w:rPr>
      <w:instrText xml:space="preserve"> STYLEREF "Document type" \* MERGEFORMAT </w:instrText>
    </w:r>
    <w:r>
      <w:fldChar w:fldCharType="separate"/>
    </w:r>
    <w:r w:rsidR="0094365C">
      <w:rPr>
        <w:lang w:eastAsia="zh-CN"/>
      </w:rPr>
      <w:t>IALA GUIDELINE</w:t>
    </w:r>
    <w:r>
      <w:fldChar w:fldCharType="end"/>
    </w:r>
    <w:r w:rsidRPr="00C907DF">
      <w:rPr>
        <w:lang w:eastAsia="zh-CN"/>
      </w:rPr>
      <w:t xml:space="preserve"> </w:t>
    </w:r>
    <w:r>
      <w:fldChar w:fldCharType="begin"/>
    </w:r>
    <w:r>
      <w:rPr>
        <w:lang w:eastAsia="zh-CN"/>
      </w:rPr>
      <w:instrText xml:space="preserve"> STYLEREF "Document number" \* MERGEFORMAT </w:instrText>
    </w:r>
    <w:r>
      <w:fldChar w:fldCharType="separate"/>
    </w:r>
    <w:r w:rsidR="0094365C">
      <w:rPr>
        <w:lang w:eastAsia="zh-CN"/>
      </w:rPr>
      <w:t>GXXXX</w:t>
    </w:r>
    <w:r>
      <w:fldChar w:fldCharType="end"/>
    </w:r>
    <w:r w:rsidRPr="00C907DF">
      <w:rPr>
        <w:lang w:eastAsia="zh-CN"/>
      </w:rPr>
      <w:t xml:space="preserve"> –</w:t>
    </w:r>
    <w:r>
      <w:rPr>
        <w:lang w:eastAsia="zh-CN"/>
      </w:rPr>
      <w:t xml:space="preserve"> </w:t>
    </w:r>
    <w:r>
      <w:fldChar w:fldCharType="begin"/>
    </w:r>
    <w:r>
      <w:rPr>
        <w:lang w:eastAsia="zh-CN"/>
      </w:rPr>
      <w:instrText xml:space="preserve"> STYLEREF "Document name" \* MERGEFORMAT </w:instrText>
    </w:r>
    <w:r>
      <w:fldChar w:fldCharType="separate"/>
    </w:r>
    <w:r w:rsidR="0094365C">
      <w:rPr>
        <w:lang w:eastAsia="zh-CN"/>
      </w:rPr>
      <w:t>Guideline on the implications of maritime autonomous surface ships from a VTS perspective</w:t>
    </w:r>
    <w:r>
      <w:fldChar w:fldCharType="end"/>
    </w:r>
    <w:r>
      <w:rPr>
        <w:lang w:eastAsia="zh-CN"/>
      </w:rPr>
      <w:tab/>
    </w:r>
  </w:p>
  <w:p w14:paraId="69C56F9E" w14:textId="7C655E54" w:rsidR="007D698F" w:rsidRPr="00C907DF" w:rsidRDefault="00585844" w:rsidP="00760004">
    <w:pPr>
      <w:pStyle w:val="Footerportrait"/>
      <w:tabs>
        <w:tab w:val="clear" w:pos="10206"/>
        <w:tab w:val="right" w:pos="15704"/>
      </w:tabs>
    </w:pPr>
    <w:r>
      <w:fldChar w:fldCharType="begin"/>
    </w:r>
    <w:r>
      <w:instrText xml:space="preserve"> STYLEREF "Edition number" \* MERGEFORMAT </w:instrText>
    </w:r>
    <w:r>
      <w:fldChar w:fldCharType="separate"/>
    </w:r>
    <w:r w:rsidR="0094365C">
      <w:t>Edition 1.0</w:t>
    </w:r>
    <w:r>
      <w:fldChar w:fldCharType="end"/>
    </w:r>
    <w:r w:rsidR="007D698F">
      <w:t xml:space="preserve">  </w:t>
    </w:r>
    <w:r>
      <w:fldChar w:fldCharType="begin"/>
    </w:r>
    <w:r>
      <w:instrText xml:space="preserve"> STYLEREF "Document date" \* MERGEFORMAT </w:instrText>
    </w:r>
    <w:r>
      <w:fldChar w:fldCharType="separate"/>
    </w:r>
    <w:r w:rsidR="0094365C">
      <w:t>XX 2021</w:t>
    </w:r>
    <w:r>
      <w:fldChar w:fldCharType="end"/>
    </w:r>
    <w:r w:rsidR="007D698F">
      <w:tab/>
    </w:r>
    <w:r w:rsidR="007D698F">
      <w:rPr>
        <w:rStyle w:val="PageNumber"/>
        <w:szCs w:val="15"/>
      </w:rPr>
      <w:t xml:space="preserve">P </w:t>
    </w:r>
    <w:r w:rsidR="007D698F" w:rsidRPr="00C907DF">
      <w:rPr>
        <w:rStyle w:val="PageNumber"/>
        <w:szCs w:val="15"/>
      </w:rPr>
      <w:fldChar w:fldCharType="begin"/>
    </w:r>
    <w:r w:rsidR="007D698F" w:rsidRPr="00C907DF">
      <w:rPr>
        <w:rStyle w:val="PageNumber"/>
        <w:szCs w:val="15"/>
      </w:rPr>
      <w:instrText xml:space="preserve">PAGE  </w:instrText>
    </w:r>
    <w:r w:rsidR="007D698F" w:rsidRPr="00C907DF">
      <w:rPr>
        <w:rStyle w:val="PageNumber"/>
        <w:szCs w:val="15"/>
      </w:rPr>
      <w:fldChar w:fldCharType="separate"/>
    </w:r>
    <w:r w:rsidR="0094365C">
      <w:rPr>
        <w:rStyle w:val="PageNumber"/>
        <w:szCs w:val="15"/>
      </w:rPr>
      <w:t>11</w:t>
    </w:r>
    <w:r w:rsidR="007D698F" w:rsidRPr="00C907DF">
      <w:rPr>
        <w:rStyle w:val="PageNumber"/>
        <w:szCs w:val="15"/>
      </w:rPr>
      <w:fldChar w:fldCharType="end"/>
    </w:r>
  </w:p>
  <w:p w14:paraId="5C4D6700" w14:textId="77777777" w:rsidR="007D698F" w:rsidRDefault="007D698F"/>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587463" w14:textId="77777777" w:rsidR="00585844" w:rsidRDefault="00585844" w:rsidP="003274DB">
      <w:r>
        <w:separator/>
      </w:r>
    </w:p>
    <w:p w14:paraId="0D75DE99" w14:textId="77777777" w:rsidR="00585844" w:rsidRDefault="00585844"/>
  </w:footnote>
  <w:footnote w:type="continuationSeparator" w:id="0">
    <w:p w14:paraId="79047FDE" w14:textId="77777777" w:rsidR="00585844" w:rsidRDefault="00585844" w:rsidP="003274DB">
      <w:r>
        <w:continuationSeparator/>
      </w:r>
    </w:p>
    <w:p w14:paraId="3CAA6BE6" w14:textId="77777777" w:rsidR="00585844" w:rsidRDefault="0058584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FB1184" w14:textId="055B2C1F" w:rsidR="007D698F" w:rsidRDefault="007D698F">
    <w:pPr>
      <w:pStyle w:val="Header"/>
    </w:pPr>
    <w:r>
      <w:rPr>
        <w:noProof/>
        <w:lang w:val="en-AU" w:eastAsia="en-AU"/>
      </w:rPr>
      <mc:AlternateContent>
        <mc:Choice Requires="wps">
          <w:drawing>
            <wp:anchor distT="0" distB="0" distL="114300" distR="114300" simplePos="0" relativeHeight="251662336" behindDoc="1" locked="0" layoutInCell="0" allowOverlap="1" wp14:anchorId="7C59FA3D" wp14:editId="3A5260DF">
              <wp:simplePos x="0" y="0"/>
              <wp:positionH relativeFrom="margin">
                <wp:align>center</wp:align>
              </wp:positionH>
              <wp:positionV relativeFrom="margin">
                <wp:align>center</wp:align>
              </wp:positionV>
              <wp:extent cx="5709920" cy="3425825"/>
              <wp:effectExtent l="0" t="1247775" r="0" b="717550"/>
              <wp:wrapNone/>
              <wp:docPr id="17"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BCB3E8F" w14:textId="77777777" w:rsidR="007D698F" w:rsidRDefault="007D698F"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C59FA3D" id="_x0000_t202" coordsize="21600,21600" o:spt="202" path="m,l,21600r21600,l21600,xe">
              <v:stroke joinstyle="miter"/>
              <v:path gradientshapeok="t" o:connecttype="rect"/>
            </v:shapetype>
            <v:shape id="WordArt 2" o:spid="_x0000_s1026" type="#_x0000_t202" style="position:absolute;margin-left:0;margin-top:0;width:449.6pt;height:269.75pt;rotation:-45;z-index:-25165414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" o:allowincell="f" filled="f" stroked="f">
              <v:stroke joinstyle="round"/>
              <o:lock v:ext="edit" shapetype="t"/>
              <v:textbox style="mso-fit-shape-to-text:t">
                <w:txbxContent>
                  <w:p w14:paraId="6BCB3E8F" w14:textId="77777777" w:rsidR="007D698F" w:rsidRDefault="007D698F"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D35749" w14:textId="199F72CE" w:rsidR="007D698F" w:rsidRDefault="007D698F">
    <w:pPr>
      <w:pStyle w:val="Header"/>
    </w:pPr>
    <w:r>
      <w:rPr>
        <w:noProof/>
        <w:lang w:val="en-AU" w:eastAsia="en-AU"/>
      </w:rPr>
      <mc:AlternateContent>
        <mc:Choice Requires="wps">
          <w:drawing>
            <wp:anchor distT="0" distB="0" distL="114300" distR="114300" simplePos="0" relativeHeight="251659264" behindDoc="1" locked="0" layoutInCell="0" allowOverlap="1" wp14:anchorId="0AD7923B" wp14:editId="3765BF37">
              <wp:simplePos x="0" y="0"/>
              <wp:positionH relativeFrom="margin">
                <wp:align>center</wp:align>
              </wp:positionH>
              <wp:positionV relativeFrom="margin">
                <wp:align>center</wp:align>
              </wp:positionV>
              <wp:extent cx="5709920" cy="3425825"/>
              <wp:effectExtent l="0" t="1247775" r="0" b="71755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13A6423" w14:textId="77777777" w:rsidR="007D698F" w:rsidRDefault="007D698F"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AD7923B" id="_x0000_t202" coordsize="21600,21600" o:spt="202" path="m,l,21600r21600,l21600,xe">
              <v:stroke joinstyle="miter"/>
              <v:path gradientshapeok="t" o:connecttype="rect"/>
            </v:shapetype>
            <v:shape id="Text Box 10" o:spid="_x0000_s1033" type="#_x0000_t202" style="position:absolute;margin-left:0;margin-top:0;width:449.6pt;height:269.75pt;rotation:-45;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" o:allowincell="f" filled="f" stroked="f">
              <v:stroke joinstyle="round"/>
              <o:lock v:ext="edit" shapetype="t"/>
              <v:textbox style="mso-fit-shape-to-text:t">
                <w:txbxContent>
                  <w:p w14:paraId="413A6423" w14:textId="77777777" w:rsidR="007D698F" w:rsidRDefault="007D698F"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p w14:paraId="13FED91B" w14:textId="77777777" w:rsidR="007D698F" w:rsidRDefault="007D698F"/>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7582F" w14:textId="15040F59" w:rsidR="007D698F" w:rsidRPr="00667792" w:rsidRDefault="007D698F" w:rsidP="00667792">
    <w:pPr>
      <w:pStyle w:val="Header"/>
    </w:pPr>
    <w:r>
      <w:rPr>
        <w:noProof/>
        <w:lang w:val="en-AU" w:eastAsia="en-AU"/>
      </w:rPr>
      <w:drawing>
        <wp:anchor distT="0" distB="0" distL="114300" distR="114300" simplePos="0" relativeHeight="251655168" behindDoc="1" locked="0" layoutInCell="1" allowOverlap="1" wp14:anchorId="68DED664" wp14:editId="55656790">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4E51A77" w14:textId="77777777" w:rsidR="007D698F" w:rsidRDefault="007D698F"/>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4645FA" w14:textId="3F07644B" w:rsidR="007D698F" w:rsidRDefault="007D698F">
    <w:pPr>
      <w:pStyle w:val="Header"/>
    </w:pPr>
    <w:r>
      <w:rPr>
        <w:noProof/>
        <w:lang w:val="en-AU" w:eastAsia="en-AU"/>
      </w:rPr>
      <mc:AlternateContent>
        <mc:Choice Requires="wps">
          <w:drawing>
            <wp:anchor distT="0" distB="0" distL="114300" distR="114300" simplePos="0" relativeHeight="251656192" behindDoc="1" locked="0" layoutInCell="0" allowOverlap="1" wp14:anchorId="5C25084A" wp14:editId="2E42DD33">
              <wp:simplePos x="0" y="0"/>
              <wp:positionH relativeFrom="margin">
                <wp:align>center</wp:align>
              </wp:positionH>
              <wp:positionV relativeFrom="margin">
                <wp:align>center</wp:align>
              </wp:positionV>
              <wp:extent cx="5709920" cy="3425825"/>
              <wp:effectExtent l="0" t="1247775" r="0" b="71755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480D494" w14:textId="77777777" w:rsidR="007D698F" w:rsidRDefault="007D698F"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C25084A" id="_x0000_t202" coordsize="21600,21600" o:spt="202" path="m,l,21600r21600,l21600,xe">
              <v:stroke joinstyle="miter"/>
              <v:path gradientshapeok="t" o:connecttype="rect"/>
            </v:shapetype>
            <v:shape id="Text Box 9" o:spid="_x0000_s1034" type="#_x0000_t202" style="position:absolute;margin-left:0;margin-top:0;width:449.6pt;height:269.75pt;rotation:-45;z-index:-25166028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" o:allowincell="f" filled="f" stroked="f">
              <v:stroke joinstyle="round"/>
              <o:lock v:ext="edit" shapetype="t"/>
              <v:textbox style="mso-fit-shape-to-text:t">
                <w:txbxContent>
                  <w:p w14:paraId="7480D494" w14:textId="77777777" w:rsidR="007D698F" w:rsidRDefault="007D698F"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42A9E" w14:textId="6BE1B501" w:rsidR="007D698F" w:rsidRDefault="007D698F" w:rsidP="00B6066D">
    <w:pPr>
      <w:pStyle w:val="Header"/>
      <w:jc w:val="right"/>
    </w:pPr>
    <w:ins w:id="0" w:author="Kevin Gregory" w:date="2019-01-23T16:27:00Z">
      <w:r>
        <w:rPr>
          <w:noProof/>
          <w:lang w:val="en-AU" w:eastAsia="en-AU"/>
        </w:rPr>
        <mc:AlternateContent>
          <mc:Choice Requires="wps">
            <w:drawing>
              <wp:anchor distT="45720" distB="45720" distL="114300" distR="114300" simplePos="0" relativeHeight="251660288" behindDoc="0" locked="0" layoutInCell="1" allowOverlap="1" wp14:anchorId="4975722A" wp14:editId="47C3ED22">
                <wp:simplePos x="0" y="0"/>
                <wp:positionH relativeFrom="column">
                  <wp:posOffset>4603115</wp:posOffset>
                </wp:positionH>
                <wp:positionV relativeFrom="paragraph">
                  <wp:posOffset>76835</wp:posOffset>
                </wp:positionV>
                <wp:extent cx="1328420" cy="1404620"/>
                <wp:effectExtent l="0" t="0" r="24130" b="146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8420" cy="1404620"/>
                        </a:xfrm>
                        <a:prstGeom prst="rect">
                          <a:avLst/>
                        </a:prstGeom>
                        <a:solidFill>
                          <a:srgbClr val="FFFFFF"/>
                        </a:solidFill>
                        <a:ln w="9525">
                          <a:solidFill>
                            <a:srgbClr val="000000"/>
                          </a:solidFill>
                          <a:miter lim="800000"/>
                          <a:headEnd/>
                          <a:tailEnd/>
                        </a:ln>
                      </wps:spPr>
                      <wps:txbx>
                        <w:txbxContent>
                          <w:p w14:paraId="21E106F0" w14:textId="4EEAF84A" w:rsidR="007D698F" w:rsidRPr="00B621A9" w:rsidRDefault="007D698F" w:rsidP="00E542AA">
                            <w:pPr>
                              <w:rPr>
                                <w:sz w:val="22"/>
                              </w:rPr>
                            </w:pPr>
                            <w:r w:rsidRPr="00D126F7">
                              <w:rPr>
                                <w:sz w:val="22"/>
                                <w:highlight w:val="yellow"/>
                              </w:rPr>
                              <w:t>VTS50 TG-1.2</w:t>
                            </w:r>
                            <w:r w:rsidRPr="007D698F">
                              <w:rPr>
                                <w:sz w:val="22"/>
                                <w:highlight w:val="yellow"/>
                              </w:rPr>
                              <w:t>.5 WP</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975722A" id="_x0000_t202" coordsize="21600,21600" o:spt="202" path="m,l,21600r21600,l21600,xe">
                <v:stroke joinstyle="miter"/>
                <v:path gradientshapeok="t" o:connecttype="rect"/>
              </v:shapetype>
              <v:shape id="Text Box 2" o:spid="_x0000_s1027" type="#_x0000_t202" style="position:absolute;left:0;text-align:left;margin-left:362.45pt;margin-top:6.05pt;width:104.6pt;height:110.6pt;z-index:2516602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">
                <v:textbox style="mso-fit-shape-to-text:t">
                  <w:txbxContent>
                    <w:p w14:paraId="21E106F0" w14:textId="4EEAF84A" w:rsidR="007D698F" w:rsidRPr="00B621A9" w:rsidRDefault="007D698F" w:rsidP="00E542AA">
                      <w:pPr>
                        <w:rPr>
                          <w:sz w:val="22"/>
                        </w:rPr>
                      </w:pPr>
                      <w:r w:rsidRPr="00D126F7">
                        <w:rPr>
                          <w:sz w:val="22"/>
                          <w:highlight w:val="yellow"/>
                        </w:rPr>
                        <w:t>VTS50 TG-1.2</w:t>
                      </w:r>
                      <w:r w:rsidRPr="007D698F">
                        <w:rPr>
                          <w:sz w:val="22"/>
                          <w:highlight w:val="yellow"/>
                        </w:rPr>
                        <w:t>.5 WP</w:t>
                      </w:r>
                    </w:p>
                  </w:txbxContent>
                </v:textbox>
                <w10:wrap type="square"/>
              </v:shape>
            </w:pict>
          </mc:Fallback>
        </mc:AlternateContent>
      </w:r>
    </w:ins>
    <w:r w:rsidRPr="00442889">
      <w:rPr>
        <w:noProof/>
        <w:lang w:val="en-AU" w:eastAsia="en-AU"/>
      </w:rPr>
      <w:drawing>
        <wp:anchor distT="0" distB="0" distL="114300" distR="114300" simplePos="0" relativeHeight="251657216" behindDoc="1" locked="0" layoutInCell="1" allowOverlap="1" wp14:anchorId="7986133B" wp14:editId="2D745BC7">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77B6579F" w14:textId="2B0E7492" w:rsidR="007D698F" w:rsidRDefault="007D698F" w:rsidP="00B6066D">
    <w:pPr>
      <w:pStyle w:val="Header"/>
      <w:jc w:val="right"/>
    </w:pPr>
  </w:p>
  <w:p w14:paraId="294C62FA" w14:textId="233ACF75" w:rsidR="007D698F" w:rsidRDefault="007D698F" w:rsidP="00B6066D">
    <w:pPr>
      <w:pStyle w:val="Header"/>
      <w:jc w:val="right"/>
    </w:pPr>
  </w:p>
  <w:p w14:paraId="36C3E9FB" w14:textId="379BEF4B" w:rsidR="007D698F" w:rsidRDefault="007D698F" w:rsidP="008747E0">
    <w:pPr>
      <w:pStyle w:val="Header"/>
    </w:pPr>
  </w:p>
  <w:p w14:paraId="14F42252" w14:textId="6D14E74F" w:rsidR="007D698F" w:rsidRDefault="007D698F" w:rsidP="008747E0">
    <w:pPr>
      <w:pStyle w:val="Header"/>
    </w:pPr>
  </w:p>
  <w:p w14:paraId="74D558FC" w14:textId="55FAA32E" w:rsidR="007D698F" w:rsidRDefault="007D698F" w:rsidP="008747E0">
    <w:pPr>
      <w:pStyle w:val="Header"/>
    </w:pPr>
    <w:r>
      <w:rPr>
        <w:noProof/>
        <w:lang w:val="en-AU" w:eastAsia="en-AU"/>
      </w:rPr>
      <w:drawing>
        <wp:anchor distT="0" distB="0" distL="114300" distR="114300" simplePos="0" relativeHeight="251654144" behindDoc="1" locked="0" layoutInCell="1" allowOverlap="1" wp14:anchorId="421992AC" wp14:editId="1354F609">
          <wp:simplePos x="0" y="0"/>
          <wp:positionH relativeFrom="page">
            <wp:posOffset>0</wp:posOffset>
          </wp:positionH>
          <wp:positionV relativeFrom="page">
            <wp:posOffset>1367350</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37C3BA67" w14:textId="036F42AF" w:rsidR="007D698F" w:rsidRPr="00ED2A8D" w:rsidRDefault="007D698F" w:rsidP="008747E0">
    <w:pPr>
      <w:pStyle w:val="Header"/>
    </w:pPr>
  </w:p>
  <w:p w14:paraId="6AD2C8D3" w14:textId="681F1255" w:rsidR="007D698F" w:rsidRPr="00ED2A8D" w:rsidRDefault="007D698F"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1D27DC" w14:textId="7F90DECF" w:rsidR="007D698F" w:rsidRDefault="007D698F">
    <w:pPr>
      <w:pStyle w:val="Header"/>
    </w:pPr>
    <w:r>
      <w:rPr>
        <w:noProof/>
        <w:lang w:val="en-AU" w:eastAsia="en-AU"/>
      </w:rPr>
      <w:drawing>
        <wp:anchor distT="0" distB="0" distL="114300" distR="114300" simplePos="0" relativeHeight="251651072" behindDoc="1" locked="0" layoutInCell="1" allowOverlap="1" wp14:anchorId="4BB74415" wp14:editId="6C1D75DD">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68ED618" w14:textId="77777777" w:rsidR="007D698F" w:rsidRDefault="007D698F">
    <w:pPr>
      <w:pStyle w:val="Header"/>
    </w:pPr>
  </w:p>
  <w:p w14:paraId="60B8593E" w14:textId="77777777" w:rsidR="007D698F" w:rsidRDefault="007D698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B2813E" w14:textId="433176C0" w:rsidR="007D698F" w:rsidRDefault="007D698F">
    <w:pPr>
      <w:pStyle w:val="Header"/>
    </w:pPr>
    <w:r>
      <w:rPr>
        <w:noProof/>
        <w:lang w:val="en-AU" w:eastAsia="en-AU"/>
      </w:rPr>
      <mc:AlternateContent>
        <mc:Choice Requires="wps">
          <w:drawing>
            <wp:anchor distT="0" distB="0" distL="114300" distR="114300" simplePos="0" relativeHeight="251665408" behindDoc="1" locked="0" layoutInCell="0" allowOverlap="1" wp14:anchorId="0A80A743" wp14:editId="7A484FFC">
              <wp:simplePos x="0" y="0"/>
              <wp:positionH relativeFrom="margin">
                <wp:align>center</wp:align>
              </wp:positionH>
              <wp:positionV relativeFrom="margin">
                <wp:align>center</wp:align>
              </wp:positionV>
              <wp:extent cx="5709920" cy="3425825"/>
              <wp:effectExtent l="0" t="1247775" r="0" b="717550"/>
              <wp:wrapNone/>
              <wp:docPr id="12" name="WordAr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5D10FA8" w14:textId="77777777" w:rsidR="007D698F" w:rsidRDefault="007D698F"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A80A743" id="_x0000_t202" coordsize="21600,21600" o:spt="202" path="m,l,21600r21600,l21600,xe">
              <v:stroke joinstyle="miter"/>
              <v:path gradientshapeok="t" o:connecttype="rect"/>
            </v:shapetype>
            <v:shape id="WordArt 5" o:spid="_x0000_s1029" type="#_x0000_t202" style="position:absolute;margin-left:0;margin-top:0;width:449.6pt;height:269.75pt;rotation:-45;z-index:-25165107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" o:allowincell="f" filled="f" stroked="f">
              <v:stroke joinstyle="round"/>
              <o:lock v:ext="edit" shapetype="t"/>
              <v:textbox style="mso-fit-shape-to-text:t">
                <w:txbxContent>
                  <w:p w14:paraId="45D10FA8" w14:textId="77777777" w:rsidR="007D698F" w:rsidRDefault="007D698F"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5F0FE5" w14:textId="7799D5FE" w:rsidR="007D698F" w:rsidRPr="00ED2A8D" w:rsidRDefault="007D698F" w:rsidP="008747E0">
    <w:pPr>
      <w:pStyle w:val="Header"/>
    </w:pPr>
    <w:r>
      <w:rPr>
        <w:noProof/>
        <w:lang w:val="en-AU" w:eastAsia="en-AU"/>
      </w:rPr>
      <w:drawing>
        <wp:anchor distT="0" distB="0" distL="114300" distR="114300" simplePos="0" relativeHeight="251648000" behindDoc="1" locked="0" layoutInCell="1" allowOverlap="1" wp14:anchorId="42297749" wp14:editId="4057D5D9">
          <wp:simplePos x="0" y="0"/>
          <wp:positionH relativeFrom="page">
            <wp:posOffset>6840855</wp:posOffset>
          </wp:positionH>
          <wp:positionV relativeFrom="page">
            <wp:posOffset>0</wp:posOffset>
          </wp:positionV>
          <wp:extent cx="720000" cy="720000"/>
          <wp:effectExtent l="0" t="0" r="4445" b="4445"/>
          <wp:wrapNone/>
          <wp:docPr id="1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F193B0" w14:textId="77777777" w:rsidR="007D698F" w:rsidRPr="00ED2A8D" w:rsidRDefault="007D698F" w:rsidP="008747E0">
    <w:pPr>
      <w:pStyle w:val="Header"/>
    </w:pPr>
  </w:p>
  <w:p w14:paraId="20BBBC6D" w14:textId="77777777" w:rsidR="007D698F" w:rsidRDefault="007D698F" w:rsidP="008747E0">
    <w:pPr>
      <w:pStyle w:val="Header"/>
    </w:pPr>
  </w:p>
  <w:p w14:paraId="5D38743E" w14:textId="77777777" w:rsidR="007D698F" w:rsidRDefault="007D698F" w:rsidP="008747E0">
    <w:pPr>
      <w:pStyle w:val="Header"/>
    </w:pPr>
  </w:p>
  <w:p w14:paraId="59D055C6" w14:textId="77777777" w:rsidR="007D698F" w:rsidRDefault="007D698F" w:rsidP="008747E0">
    <w:pPr>
      <w:pStyle w:val="Header"/>
    </w:pPr>
  </w:p>
  <w:p w14:paraId="2877724F" w14:textId="749DF839" w:rsidR="007D698F" w:rsidRPr="00441393" w:rsidRDefault="007D698F" w:rsidP="00441393">
    <w:pPr>
      <w:pStyle w:val="Contents"/>
      <w:rPr>
        <w:lang w:eastAsia="zh-CN"/>
      </w:rPr>
    </w:pPr>
    <w:r>
      <w:rPr>
        <w:rFonts w:hint="eastAsia"/>
        <w:lang w:eastAsia="zh-CN"/>
      </w:rPr>
      <w:t>DOCUMENT REVISION</w:t>
    </w:r>
  </w:p>
  <w:p w14:paraId="09691153" w14:textId="77777777" w:rsidR="007D698F" w:rsidRPr="00ED2A8D" w:rsidRDefault="007D698F" w:rsidP="008747E0">
    <w:pPr>
      <w:pStyle w:val="Header"/>
    </w:pPr>
  </w:p>
  <w:p w14:paraId="1ECA61B7" w14:textId="77777777" w:rsidR="007D698F" w:rsidRPr="00AC33A2" w:rsidRDefault="007D698F"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6AD1AA" w14:textId="2935395F" w:rsidR="007D698F" w:rsidRDefault="007D698F">
    <w:pPr>
      <w:pStyle w:val="Header"/>
    </w:pPr>
    <w:r>
      <w:rPr>
        <w:noProof/>
        <w:lang w:val="en-AU" w:eastAsia="en-AU"/>
      </w:rPr>
      <mc:AlternateContent>
        <mc:Choice Requires="wps">
          <w:drawing>
            <wp:anchor distT="0" distB="0" distL="114300" distR="114300" simplePos="0" relativeHeight="251664384" behindDoc="1" locked="0" layoutInCell="0" allowOverlap="1" wp14:anchorId="3F029FF8" wp14:editId="32635EB6">
              <wp:simplePos x="0" y="0"/>
              <wp:positionH relativeFrom="margin">
                <wp:align>center</wp:align>
              </wp:positionH>
              <wp:positionV relativeFrom="margin">
                <wp:align>center</wp:align>
              </wp:positionV>
              <wp:extent cx="5709920" cy="3425825"/>
              <wp:effectExtent l="0" t="1247775" r="0" b="717550"/>
              <wp:wrapNone/>
              <wp:docPr id="8"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8211250" w14:textId="77777777" w:rsidR="007D698F" w:rsidRDefault="007D698F"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F029FF8" id="_x0000_t202" coordsize="21600,21600" o:spt="202" path="m,l,21600r21600,l21600,xe">
              <v:stroke joinstyle="miter"/>
              <v:path gradientshapeok="t" o:connecttype="rect"/>
            </v:shapetype>
            <v:shape id="WordArt 4" o:spid="_x0000_s1030" type="#_x0000_t202" style="position:absolute;margin-left:0;margin-top:0;width:449.6pt;height:269.75pt;rotation:-45;z-index:-25165209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" o:allowincell="f" filled="f" stroked="f">
              <v:stroke joinstyle="round"/>
              <o:lock v:ext="edit" shapetype="t"/>
              <v:textbox style="mso-fit-shape-to-text:t">
                <w:txbxContent>
                  <w:p w14:paraId="08211250" w14:textId="77777777" w:rsidR="007D698F" w:rsidRDefault="007D698F"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4F8321" w14:textId="0D17AC44" w:rsidR="007D698F" w:rsidRDefault="007D698F">
    <w:pPr>
      <w:pStyle w:val="Header"/>
    </w:pPr>
    <w:r>
      <w:rPr>
        <w:noProof/>
        <w:lang w:val="en-AU" w:eastAsia="en-AU"/>
      </w:rPr>
      <mc:AlternateContent>
        <mc:Choice Requires="wps">
          <w:drawing>
            <wp:anchor distT="0" distB="0" distL="114300" distR="114300" simplePos="0" relativeHeight="251666432" behindDoc="1" locked="0" layoutInCell="0" allowOverlap="1" wp14:anchorId="59B72C87" wp14:editId="686F3380">
              <wp:simplePos x="0" y="0"/>
              <wp:positionH relativeFrom="margin">
                <wp:align>center</wp:align>
              </wp:positionH>
              <wp:positionV relativeFrom="margin">
                <wp:align>center</wp:align>
              </wp:positionV>
              <wp:extent cx="5709920" cy="3425825"/>
              <wp:effectExtent l="0" t="1247775" r="0" b="717550"/>
              <wp:wrapNone/>
              <wp:docPr id="3" name="WordArt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D92DB49" w14:textId="77777777" w:rsidR="007D698F" w:rsidRDefault="007D698F"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9B72C87" id="_x0000_t202" coordsize="21600,21600" o:spt="202" path="m,l,21600r21600,l21600,xe">
              <v:stroke joinstyle="miter"/>
              <v:path gradientshapeok="t" o:connecttype="rect"/>
            </v:shapetype>
            <v:shape id="WordArt 8" o:spid="_x0000_s1031" type="#_x0000_t202" style="position:absolute;margin-left:0;margin-top:0;width:449.6pt;height:269.75pt;rotation:-45;z-index:-25165004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" o:allowincell="f" filled="f" stroked="f">
              <v:stroke joinstyle="round"/>
              <o:lock v:ext="edit" shapetype="t"/>
              <v:textbox style="mso-fit-shape-to-text:t">
                <w:txbxContent>
                  <w:p w14:paraId="4D92DB49" w14:textId="77777777" w:rsidR="007D698F" w:rsidRDefault="007D698F"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26E5F9" w14:textId="73755AC2" w:rsidR="007D698F" w:rsidRPr="00ED2A8D" w:rsidRDefault="007D698F" w:rsidP="008747E0">
    <w:pPr>
      <w:pStyle w:val="Header"/>
    </w:pPr>
    <w:r>
      <w:rPr>
        <w:noProof/>
        <w:lang w:val="en-AU" w:eastAsia="en-AU"/>
      </w:rPr>
      <mc:AlternateContent>
        <mc:Choice Requires="wps">
          <w:drawing>
            <wp:anchor distT="0" distB="0" distL="114300" distR="114300" simplePos="0" relativeHeight="251667456" behindDoc="1" locked="0" layoutInCell="0" allowOverlap="1" wp14:anchorId="1A70CAE0" wp14:editId="78731EE6">
              <wp:simplePos x="0" y="0"/>
              <wp:positionH relativeFrom="margin">
                <wp:align>center</wp:align>
              </wp:positionH>
              <wp:positionV relativeFrom="margin">
                <wp:align>center</wp:align>
              </wp:positionV>
              <wp:extent cx="5709920" cy="3425825"/>
              <wp:effectExtent l="0" t="1247775" r="0" b="717550"/>
              <wp:wrapNone/>
              <wp:docPr id="1" name="WordArt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72BBE72" w14:textId="77777777" w:rsidR="007D698F" w:rsidRDefault="007D698F"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A70CAE0" id="_x0000_t202" coordsize="21600,21600" o:spt="202" path="m,l,21600r21600,l21600,xe">
              <v:stroke joinstyle="miter"/>
              <v:path gradientshapeok="t" o:connecttype="rect"/>
            </v:shapetype>
            <v:shape id="WordArt 9" o:spid="_x0000_s1032" type="#_x0000_t202" style="position:absolute;margin-left:0;margin-top:0;width:449.6pt;height:269.75pt;rotation:-45;z-index:-25164902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" o:allowincell="f" filled="f" stroked="f">
              <v:stroke joinstyle="round"/>
              <o:lock v:ext="edit" shapetype="t"/>
              <v:textbox style="mso-fit-shape-to-text:t">
                <w:txbxContent>
                  <w:p w14:paraId="372BBE72" w14:textId="77777777" w:rsidR="007D698F" w:rsidRDefault="007D698F"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Pr>
        <w:noProof/>
        <w:lang w:val="en-AU" w:eastAsia="en-AU"/>
      </w:rPr>
      <w:drawing>
        <wp:anchor distT="0" distB="0" distL="114300" distR="114300" simplePos="0" relativeHeight="251653120" behindDoc="1" locked="0" layoutInCell="1" allowOverlap="1" wp14:anchorId="52DCA654" wp14:editId="04B3BBB4">
          <wp:simplePos x="0" y="0"/>
          <wp:positionH relativeFrom="page">
            <wp:posOffset>6840855</wp:posOffset>
          </wp:positionH>
          <wp:positionV relativeFrom="page">
            <wp:posOffset>0</wp:posOffset>
          </wp:positionV>
          <wp:extent cx="720000" cy="720000"/>
          <wp:effectExtent l="0" t="0" r="4445" b="4445"/>
          <wp:wrapNone/>
          <wp:docPr id="1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C514BC9" w14:textId="77777777" w:rsidR="007D698F" w:rsidRPr="00ED2A8D" w:rsidRDefault="007D698F" w:rsidP="008747E0">
    <w:pPr>
      <w:pStyle w:val="Header"/>
    </w:pPr>
  </w:p>
  <w:p w14:paraId="15D53F0E" w14:textId="77777777" w:rsidR="007D698F" w:rsidRDefault="007D698F" w:rsidP="008747E0">
    <w:pPr>
      <w:pStyle w:val="Header"/>
    </w:pPr>
  </w:p>
  <w:p w14:paraId="30E0B82E" w14:textId="77777777" w:rsidR="007D698F" w:rsidRDefault="007D698F" w:rsidP="008747E0">
    <w:pPr>
      <w:pStyle w:val="Header"/>
    </w:pPr>
  </w:p>
  <w:p w14:paraId="38068A1D" w14:textId="77777777" w:rsidR="007D698F" w:rsidRDefault="007D698F" w:rsidP="008747E0">
    <w:pPr>
      <w:pStyle w:val="Header"/>
    </w:pPr>
  </w:p>
  <w:p w14:paraId="6DED465C" w14:textId="77777777" w:rsidR="007D698F" w:rsidRPr="00441393" w:rsidRDefault="007D698F" w:rsidP="00441393">
    <w:pPr>
      <w:pStyle w:val="Contents"/>
    </w:pPr>
    <w:r>
      <w:t>CONTENTS</w:t>
    </w:r>
  </w:p>
  <w:p w14:paraId="42B130BB" w14:textId="77777777" w:rsidR="007D698F" w:rsidRDefault="007D698F" w:rsidP="0078486B">
    <w:pPr>
      <w:pStyle w:val="Header"/>
      <w:spacing w:line="140" w:lineRule="exact"/>
    </w:pPr>
  </w:p>
  <w:p w14:paraId="22A752C6" w14:textId="77777777" w:rsidR="007D698F" w:rsidRPr="00AC33A2" w:rsidRDefault="007D698F"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D1E8F6" w14:textId="63B3602A" w:rsidR="007D698F" w:rsidRPr="00ED2A8D" w:rsidRDefault="007D698F" w:rsidP="00C716E5">
    <w:pPr>
      <w:pStyle w:val="Header"/>
    </w:pPr>
    <w:r>
      <w:rPr>
        <w:noProof/>
        <w:lang w:val="en-AU" w:eastAsia="en-AU"/>
      </w:rPr>
      <w:drawing>
        <wp:anchor distT="0" distB="0" distL="114300" distR="114300" simplePos="0" relativeHeight="251661312" behindDoc="1" locked="0" layoutInCell="1" allowOverlap="1" wp14:anchorId="0C485DC4" wp14:editId="7E34A202">
          <wp:simplePos x="0" y="0"/>
          <wp:positionH relativeFrom="page">
            <wp:posOffset>6840855</wp:posOffset>
          </wp:positionH>
          <wp:positionV relativeFrom="page">
            <wp:posOffset>0</wp:posOffset>
          </wp:positionV>
          <wp:extent cx="720000" cy="720000"/>
          <wp:effectExtent l="0" t="0" r="4445" b="4445"/>
          <wp:wrapNone/>
          <wp:docPr id="1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5E30294" w14:textId="77777777" w:rsidR="007D698F" w:rsidRPr="00ED2A8D" w:rsidRDefault="007D698F" w:rsidP="00C716E5">
    <w:pPr>
      <w:pStyle w:val="Header"/>
    </w:pPr>
  </w:p>
  <w:p w14:paraId="30E6C01B" w14:textId="77777777" w:rsidR="007D698F" w:rsidRDefault="007D698F" w:rsidP="00C716E5">
    <w:pPr>
      <w:pStyle w:val="Header"/>
    </w:pPr>
  </w:p>
  <w:p w14:paraId="1F64AB92" w14:textId="77777777" w:rsidR="007D698F" w:rsidRDefault="007D698F" w:rsidP="00C716E5">
    <w:pPr>
      <w:pStyle w:val="Header"/>
    </w:pPr>
  </w:p>
  <w:p w14:paraId="7416B8C2" w14:textId="77777777" w:rsidR="007D698F" w:rsidRDefault="007D698F" w:rsidP="00C716E5">
    <w:pPr>
      <w:pStyle w:val="Header"/>
    </w:pPr>
  </w:p>
  <w:p w14:paraId="26BAD793" w14:textId="77777777" w:rsidR="007D698F" w:rsidRPr="00441393" w:rsidRDefault="007D698F" w:rsidP="00C716E5">
    <w:pPr>
      <w:pStyle w:val="Contents"/>
    </w:pPr>
    <w:r>
      <w:t>CONTENTS</w:t>
    </w:r>
  </w:p>
  <w:p w14:paraId="68ECE7DC" w14:textId="77777777" w:rsidR="007D698F" w:rsidRPr="00ED2A8D" w:rsidRDefault="007D698F" w:rsidP="00C716E5">
    <w:pPr>
      <w:pStyle w:val="Header"/>
    </w:pPr>
  </w:p>
  <w:p w14:paraId="6387CB5F" w14:textId="77777777" w:rsidR="007D698F" w:rsidRPr="00AC33A2" w:rsidRDefault="007D698F" w:rsidP="00C716E5">
    <w:pPr>
      <w:pStyle w:val="Header"/>
      <w:spacing w:line="140" w:lineRule="exact"/>
    </w:pPr>
  </w:p>
  <w:p w14:paraId="6B91DD4A" w14:textId="77777777" w:rsidR="007D698F" w:rsidRDefault="007D698F">
    <w:pPr>
      <w:pStyle w:val="Header"/>
    </w:pPr>
    <w:r>
      <w:rPr>
        <w:noProof/>
        <w:lang w:val="en-AU" w:eastAsia="en-AU"/>
      </w:rPr>
      <w:drawing>
        <wp:anchor distT="0" distB="0" distL="114300" distR="114300" simplePos="0" relativeHeight="251658240" behindDoc="1" locked="0" layoutInCell="1" allowOverlap="1" wp14:anchorId="2C2DF88A" wp14:editId="44381AB7">
          <wp:simplePos x="0" y="0"/>
          <wp:positionH relativeFrom="page">
            <wp:posOffset>6827653</wp:posOffset>
          </wp:positionH>
          <wp:positionV relativeFrom="page">
            <wp:posOffset>0</wp:posOffset>
          </wp:positionV>
          <wp:extent cx="720000" cy="720000"/>
          <wp:effectExtent l="0" t="0" r="4445" b="4445"/>
          <wp:wrapNone/>
          <wp:docPr id="2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C44C76"/>
    <w:multiLevelType w:val="hybridMultilevel"/>
    <w:tmpl w:val="26F0433C"/>
    <w:lvl w:ilvl="0" w:tplc="AD3A2400">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0DC6A9E"/>
    <w:multiLevelType w:val="hybridMultilevel"/>
    <w:tmpl w:val="18C21D40"/>
    <w:lvl w:ilvl="0" w:tplc="E1B4706C">
      <w:start w:val="1"/>
      <w:numFmt w:val="upperRoman"/>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0"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34245C5"/>
    <w:multiLevelType w:val="multilevel"/>
    <w:tmpl w:val="681EB18C"/>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14932B9"/>
    <w:multiLevelType w:val="hybridMultilevel"/>
    <w:tmpl w:val="37784AF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EB80424"/>
    <w:multiLevelType w:val="hybridMultilevel"/>
    <w:tmpl w:val="6444E936"/>
    <w:lvl w:ilvl="0" w:tplc="0C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0" w15:restartNumberingAfterBreak="0">
    <w:nsid w:val="615712C8"/>
    <w:multiLevelType w:val="hybridMultilevel"/>
    <w:tmpl w:val="5E86B086"/>
    <w:lvl w:ilvl="0" w:tplc="E1B4706C">
      <w:start w:val="1"/>
      <w:numFmt w:val="upperRoman"/>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15:restartNumberingAfterBreak="0">
    <w:nsid w:val="67AB4D84"/>
    <w:multiLevelType w:val="multilevel"/>
    <w:tmpl w:val="09209148"/>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284"/>
        </w:tabs>
        <w:ind w:left="1276"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15:restartNumberingAfterBreak="0">
    <w:nsid w:val="7AAC73D1"/>
    <w:multiLevelType w:val="hybridMultilevel"/>
    <w:tmpl w:val="E9DE698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6"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BF23E1E"/>
    <w:multiLevelType w:val="hybridMultilevel"/>
    <w:tmpl w:val="3EEEA78A"/>
    <w:lvl w:ilvl="0" w:tplc="DE9467D6">
      <w:start w:val="1"/>
      <w:numFmt w:val="bullet"/>
      <w:pStyle w:val="Bullet3-recommendation"/>
      <w:lvlText w:val=""/>
      <w:lvlJc w:val="left"/>
      <w:pPr>
        <w:ind w:left="851" w:hanging="284"/>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F8557A9"/>
    <w:multiLevelType w:val="hybridMultilevel"/>
    <w:tmpl w:val="61F45A50"/>
    <w:lvl w:ilvl="0" w:tplc="9180803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4"/>
  </w:num>
  <w:num w:numId="2">
    <w:abstractNumId w:val="36"/>
  </w:num>
  <w:num w:numId="3">
    <w:abstractNumId w:val="8"/>
  </w:num>
  <w:num w:numId="4">
    <w:abstractNumId w:val="20"/>
  </w:num>
  <w:num w:numId="5">
    <w:abstractNumId w:val="17"/>
  </w:num>
  <w:num w:numId="6">
    <w:abstractNumId w:val="9"/>
  </w:num>
  <w:num w:numId="7">
    <w:abstractNumId w:val="15"/>
  </w:num>
  <w:num w:numId="8">
    <w:abstractNumId w:val="22"/>
  </w:num>
  <w:num w:numId="9">
    <w:abstractNumId w:val="7"/>
  </w:num>
  <w:num w:numId="10">
    <w:abstractNumId w:val="14"/>
  </w:num>
  <w:num w:numId="11">
    <w:abstractNumId w:val="18"/>
  </w:num>
  <w:num w:numId="12">
    <w:abstractNumId w:val="4"/>
  </w:num>
  <w:num w:numId="13">
    <w:abstractNumId w:val="23"/>
  </w:num>
  <w:num w:numId="14">
    <w:abstractNumId w:val="0"/>
  </w:num>
  <w:num w:numId="15">
    <w:abstractNumId w:val="31"/>
  </w:num>
  <w:num w:numId="16">
    <w:abstractNumId w:val="32"/>
  </w:num>
  <w:num w:numId="17">
    <w:abstractNumId w:val="13"/>
  </w:num>
  <w:num w:numId="18">
    <w:abstractNumId w:val="12"/>
  </w:num>
  <w:num w:numId="19">
    <w:abstractNumId w:val="33"/>
  </w:num>
  <w:num w:numId="20">
    <w:abstractNumId w:val="21"/>
  </w:num>
  <w:num w:numId="21">
    <w:abstractNumId w:val="2"/>
  </w:num>
  <w:num w:numId="22">
    <w:abstractNumId w:val="11"/>
  </w:num>
  <w:num w:numId="23">
    <w:abstractNumId w:val="27"/>
  </w:num>
  <w:num w:numId="24">
    <w:abstractNumId w:val="10"/>
  </w:num>
  <w:num w:numId="25">
    <w:abstractNumId w:val="34"/>
  </w:num>
  <w:num w:numId="26">
    <w:abstractNumId w:val="1"/>
  </w:num>
  <w:num w:numId="27">
    <w:abstractNumId w:val="19"/>
  </w:num>
  <w:num w:numId="28">
    <w:abstractNumId w:val="16"/>
  </w:num>
  <w:num w:numId="29">
    <w:abstractNumId w:val="26"/>
  </w:num>
  <w:num w:numId="30">
    <w:abstractNumId w:val="28"/>
  </w:num>
  <w:num w:numId="31">
    <w:abstractNumId w:val="5"/>
  </w:num>
  <w:num w:numId="32">
    <w:abstractNumId w:val="37"/>
  </w:num>
  <w:num w:numId="33">
    <w:abstractNumId w:val="38"/>
  </w:num>
  <w:num w:numId="3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0"/>
  </w:num>
  <w:num w:numId="36">
    <w:abstractNumId w:val="6"/>
  </w:num>
  <w:num w:numId="37">
    <w:abstractNumId w:val="31"/>
  </w:num>
  <w:num w:numId="38">
    <w:abstractNumId w:val="24"/>
  </w:num>
  <w:num w:numId="39">
    <w:abstractNumId w:val="3"/>
  </w:num>
  <w:num w:numId="40">
    <w:abstractNumId w:val="8"/>
  </w:num>
  <w:num w:numId="41">
    <w:abstractNumId w:val="8"/>
  </w:num>
  <w:num w:numId="42">
    <w:abstractNumId w:val="35"/>
  </w:num>
  <w:num w:numId="43">
    <w:abstractNumId w:val="29"/>
  </w:num>
  <w:num w:numId="44">
    <w:abstractNumId w:val="25"/>
  </w:num>
  <w:numIdMacAtCleanup w:val="3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evin Gregory">
    <w15:presenceInfo w15:providerId="Windows Live" w15:userId="bc49999eed2a898f"/>
  </w15:person>
  <w15:person w15:author="Trainor, Neil">
    <w15:presenceInfo w15:providerId="AD" w15:userId="S-1-5-21-1084369397-1995186422-1254182886-383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en-AU" w:vendorID="64" w:dllVersion="0" w:nlCheck="1" w:checkStyle="0"/>
  <w:activeWritingStyle w:appName="MSWord" w:lang="fr-FR" w:vendorID="64" w:dllVersion="0" w:nlCheck="1" w:checkStyle="0"/>
  <w:activeWritingStyle w:appName="MSWord" w:lang="en-GB" w:vendorID="64" w:dllVersion="4096" w:nlCheck="1" w:checkStyle="0"/>
  <w:activeWritingStyle w:appName="MSWord" w:lang="zh-CN" w:vendorID="64" w:dllVersion="0" w:nlCheck="1" w:checkStyle="1"/>
  <w:activeWritingStyle w:appName="MSWord" w:lang="en-US" w:vendorID="64" w:dllVersion="4096" w:nlCheck="1" w:checkStyle="0"/>
  <w:activeWritingStyle w:appName="MSWord" w:lang="en-AU" w:vendorID="64" w:dllVersion="4096" w:nlCheck="1" w:checkStyle="0"/>
  <w:activeWritingStyle w:appName="MSWord" w:lang="zh-CN" w:vendorID="64" w:dllVersion="5" w:nlCheck="1" w:checkStyle="1"/>
  <w:activeWritingStyle w:appName="MSWord" w:lang="en-GB" w:vendorID="64" w:dllVersion="131078" w:nlCheck="1" w:checkStyle="1"/>
  <w:activeWritingStyle w:appName="MSWord" w:lang="en-US" w:vendorID="64" w:dllVersion="131078" w:nlCheck="1" w:checkStyle="1"/>
  <w:activeWritingStyle w:appName="MSWord" w:lang="en-AU" w:vendorID="64" w:dllVersion="131078" w:nlCheck="1" w:checkStyle="1"/>
  <w:activeWritingStyle w:appName="MSWord" w:lang="en-GB" w:vendorID="2" w:dllVersion="6" w:checkStyle="0"/>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2DC"/>
    <w:rsid w:val="0000055C"/>
    <w:rsid w:val="000005D1"/>
    <w:rsid w:val="000032B3"/>
    <w:rsid w:val="00014046"/>
    <w:rsid w:val="00015E1F"/>
    <w:rsid w:val="0001616D"/>
    <w:rsid w:val="00016839"/>
    <w:rsid w:val="000171BF"/>
    <w:rsid w:val="000174F9"/>
    <w:rsid w:val="000249C2"/>
    <w:rsid w:val="00024E58"/>
    <w:rsid w:val="000258F6"/>
    <w:rsid w:val="0002652B"/>
    <w:rsid w:val="00027B3A"/>
    <w:rsid w:val="0003230C"/>
    <w:rsid w:val="000335E5"/>
    <w:rsid w:val="00034333"/>
    <w:rsid w:val="0003449E"/>
    <w:rsid w:val="000347D9"/>
    <w:rsid w:val="00034DE5"/>
    <w:rsid w:val="000360DB"/>
    <w:rsid w:val="000379A7"/>
    <w:rsid w:val="00040EB8"/>
    <w:rsid w:val="0004312D"/>
    <w:rsid w:val="00045CF6"/>
    <w:rsid w:val="0004639B"/>
    <w:rsid w:val="00050F02"/>
    <w:rsid w:val="00053425"/>
    <w:rsid w:val="000537AC"/>
    <w:rsid w:val="0005449E"/>
    <w:rsid w:val="00054C7D"/>
    <w:rsid w:val="00055938"/>
    <w:rsid w:val="00056F77"/>
    <w:rsid w:val="00057809"/>
    <w:rsid w:val="00057B6D"/>
    <w:rsid w:val="00061A7B"/>
    <w:rsid w:val="0006233B"/>
    <w:rsid w:val="00062874"/>
    <w:rsid w:val="00065AB1"/>
    <w:rsid w:val="000663AA"/>
    <w:rsid w:val="0007240C"/>
    <w:rsid w:val="00072584"/>
    <w:rsid w:val="000733A4"/>
    <w:rsid w:val="000768D0"/>
    <w:rsid w:val="000772E3"/>
    <w:rsid w:val="00082C85"/>
    <w:rsid w:val="00084A6D"/>
    <w:rsid w:val="0008524A"/>
    <w:rsid w:val="00086436"/>
    <w:rsid w:val="0008654C"/>
    <w:rsid w:val="000904ED"/>
    <w:rsid w:val="00091545"/>
    <w:rsid w:val="0009509D"/>
    <w:rsid w:val="00095A61"/>
    <w:rsid w:val="000A128A"/>
    <w:rsid w:val="000A27A8"/>
    <w:rsid w:val="000A4144"/>
    <w:rsid w:val="000A59C0"/>
    <w:rsid w:val="000B113D"/>
    <w:rsid w:val="000B2356"/>
    <w:rsid w:val="000B2761"/>
    <w:rsid w:val="000B2CEA"/>
    <w:rsid w:val="000B42BB"/>
    <w:rsid w:val="000B4BA0"/>
    <w:rsid w:val="000C6207"/>
    <w:rsid w:val="000C711B"/>
    <w:rsid w:val="000C7C5C"/>
    <w:rsid w:val="000D030B"/>
    <w:rsid w:val="000D0C91"/>
    <w:rsid w:val="000D0F39"/>
    <w:rsid w:val="000D1D15"/>
    <w:rsid w:val="000D2431"/>
    <w:rsid w:val="000D3A0C"/>
    <w:rsid w:val="000D521A"/>
    <w:rsid w:val="000D6560"/>
    <w:rsid w:val="000E0FCB"/>
    <w:rsid w:val="000E2CA9"/>
    <w:rsid w:val="000E3954"/>
    <w:rsid w:val="000E3E52"/>
    <w:rsid w:val="000E48CB"/>
    <w:rsid w:val="000E5394"/>
    <w:rsid w:val="000E5BCB"/>
    <w:rsid w:val="000F0F9F"/>
    <w:rsid w:val="000F29E9"/>
    <w:rsid w:val="000F3F43"/>
    <w:rsid w:val="000F58ED"/>
    <w:rsid w:val="000F6755"/>
    <w:rsid w:val="000F6F30"/>
    <w:rsid w:val="0010790D"/>
    <w:rsid w:val="00107D12"/>
    <w:rsid w:val="00111672"/>
    <w:rsid w:val="00111DA4"/>
    <w:rsid w:val="0011265B"/>
    <w:rsid w:val="00112E42"/>
    <w:rsid w:val="00113D5B"/>
    <w:rsid w:val="00113F8F"/>
    <w:rsid w:val="00114216"/>
    <w:rsid w:val="00114F87"/>
    <w:rsid w:val="00116262"/>
    <w:rsid w:val="00116C84"/>
    <w:rsid w:val="001214AE"/>
    <w:rsid w:val="00121616"/>
    <w:rsid w:val="001216DE"/>
    <w:rsid w:val="00124D87"/>
    <w:rsid w:val="00131958"/>
    <w:rsid w:val="0013408A"/>
    <w:rsid w:val="001349D5"/>
    <w:rsid w:val="001349DB"/>
    <w:rsid w:val="00134B86"/>
    <w:rsid w:val="00135AEB"/>
    <w:rsid w:val="0013692C"/>
    <w:rsid w:val="00136E58"/>
    <w:rsid w:val="0014060A"/>
    <w:rsid w:val="00143D88"/>
    <w:rsid w:val="001447F4"/>
    <w:rsid w:val="00147D09"/>
    <w:rsid w:val="00150AA1"/>
    <w:rsid w:val="001535B5"/>
    <w:rsid w:val="001547F9"/>
    <w:rsid w:val="001562C4"/>
    <w:rsid w:val="001604CA"/>
    <w:rsid w:val="001607D8"/>
    <w:rsid w:val="00161325"/>
    <w:rsid w:val="00162612"/>
    <w:rsid w:val="001635F3"/>
    <w:rsid w:val="001648C8"/>
    <w:rsid w:val="00164C2E"/>
    <w:rsid w:val="00165F7C"/>
    <w:rsid w:val="00170791"/>
    <w:rsid w:val="001712FB"/>
    <w:rsid w:val="00171C68"/>
    <w:rsid w:val="00171F47"/>
    <w:rsid w:val="00176BB8"/>
    <w:rsid w:val="00180B73"/>
    <w:rsid w:val="0018266D"/>
    <w:rsid w:val="00184427"/>
    <w:rsid w:val="00184616"/>
    <w:rsid w:val="00184D0D"/>
    <w:rsid w:val="001875B1"/>
    <w:rsid w:val="00187FF8"/>
    <w:rsid w:val="00191120"/>
    <w:rsid w:val="0019173E"/>
    <w:rsid w:val="001933A2"/>
    <w:rsid w:val="00194EF3"/>
    <w:rsid w:val="001A00F0"/>
    <w:rsid w:val="001A02A1"/>
    <w:rsid w:val="001A0859"/>
    <w:rsid w:val="001A2DCA"/>
    <w:rsid w:val="001A5C16"/>
    <w:rsid w:val="001B2A35"/>
    <w:rsid w:val="001B2ADE"/>
    <w:rsid w:val="001B339A"/>
    <w:rsid w:val="001B400B"/>
    <w:rsid w:val="001B60A6"/>
    <w:rsid w:val="001C650B"/>
    <w:rsid w:val="001C72B5"/>
    <w:rsid w:val="001C77FB"/>
    <w:rsid w:val="001D008E"/>
    <w:rsid w:val="001D0D29"/>
    <w:rsid w:val="001D17DF"/>
    <w:rsid w:val="001D1845"/>
    <w:rsid w:val="001D1AD9"/>
    <w:rsid w:val="001D2E7A"/>
    <w:rsid w:val="001D3992"/>
    <w:rsid w:val="001D3F5E"/>
    <w:rsid w:val="001D46AC"/>
    <w:rsid w:val="001D4A3E"/>
    <w:rsid w:val="001D60E1"/>
    <w:rsid w:val="001D67D9"/>
    <w:rsid w:val="001D7F6B"/>
    <w:rsid w:val="001E16F1"/>
    <w:rsid w:val="001E3AEE"/>
    <w:rsid w:val="001E416D"/>
    <w:rsid w:val="001E4B66"/>
    <w:rsid w:val="001E6872"/>
    <w:rsid w:val="001F4EF8"/>
    <w:rsid w:val="001F5AB1"/>
    <w:rsid w:val="00201337"/>
    <w:rsid w:val="002022EA"/>
    <w:rsid w:val="002044E9"/>
    <w:rsid w:val="002047D4"/>
    <w:rsid w:val="00205B17"/>
    <w:rsid w:val="00205D9B"/>
    <w:rsid w:val="00211305"/>
    <w:rsid w:val="00212815"/>
    <w:rsid w:val="00214033"/>
    <w:rsid w:val="002204DA"/>
    <w:rsid w:val="0022166A"/>
    <w:rsid w:val="0022371A"/>
    <w:rsid w:val="002239E5"/>
    <w:rsid w:val="002330A0"/>
    <w:rsid w:val="00233EB0"/>
    <w:rsid w:val="00236807"/>
    <w:rsid w:val="00237785"/>
    <w:rsid w:val="002406D3"/>
    <w:rsid w:val="0024239A"/>
    <w:rsid w:val="00244477"/>
    <w:rsid w:val="00244C97"/>
    <w:rsid w:val="00245DC6"/>
    <w:rsid w:val="002509B2"/>
    <w:rsid w:val="00251FB9"/>
    <w:rsid w:val="002520AD"/>
    <w:rsid w:val="00254938"/>
    <w:rsid w:val="00255FD9"/>
    <w:rsid w:val="0025660A"/>
    <w:rsid w:val="00256E28"/>
    <w:rsid w:val="00257DF8"/>
    <w:rsid w:val="00257E4A"/>
    <w:rsid w:val="0026038D"/>
    <w:rsid w:val="0026054A"/>
    <w:rsid w:val="00261949"/>
    <w:rsid w:val="0026253D"/>
    <w:rsid w:val="00263D78"/>
    <w:rsid w:val="00266536"/>
    <w:rsid w:val="00270F2F"/>
    <w:rsid w:val="0027175D"/>
    <w:rsid w:val="002735DD"/>
    <w:rsid w:val="00274B97"/>
    <w:rsid w:val="00276D9A"/>
    <w:rsid w:val="00282CBF"/>
    <w:rsid w:val="0028426C"/>
    <w:rsid w:val="0028601B"/>
    <w:rsid w:val="00290A78"/>
    <w:rsid w:val="00294627"/>
    <w:rsid w:val="00295331"/>
    <w:rsid w:val="00296AE1"/>
    <w:rsid w:val="0029793F"/>
    <w:rsid w:val="002A1C42"/>
    <w:rsid w:val="002A1FF1"/>
    <w:rsid w:val="002A413E"/>
    <w:rsid w:val="002A54CE"/>
    <w:rsid w:val="002A5BD1"/>
    <w:rsid w:val="002A5FF7"/>
    <w:rsid w:val="002A617C"/>
    <w:rsid w:val="002A71CF"/>
    <w:rsid w:val="002B2178"/>
    <w:rsid w:val="002B27DB"/>
    <w:rsid w:val="002B3B26"/>
    <w:rsid w:val="002B3E9D"/>
    <w:rsid w:val="002B5FA8"/>
    <w:rsid w:val="002C09DA"/>
    <w:rsid w:val="002C27BE"/>
    <w:rsid w:val="002C355F"/>
    <w:rsid w:val="002C4060"/>
    <w:rsid w:val="002C77F4"/>
    <w:rsid w:val="002D0869"/>
    <w:rsid w:val="002D0AAE"/>
    <w:rsid w:val="002D37D1"/>
    <w:rsid w:val="002D45DE"/>
    <w:rsid w:val="002D5E51"/>
    <w:rsid w:val="002D639F"/>
    <w:rsid w:val="002D78FE"/>
    <w:rsid w:val="002E3826"/>
    <w:rsid w:val="002E4993"/>
    <w:rsid w:val="002E5BAC"/>
    <w:rsid w:val="002E6010"/>
    <w:rsid w:val="002E6610"/>
    <w:rsid w:val="002E7635"/>
    <w:rsid w:val="002F265A"/>
    <w:rsid w:val="002F29E3"/>
    <w:rsid w:val="002F2F81"/>
    <w:rsid w:val="002F42C4"/>
    <w:rsid w:val="002F57F2"/>
    <w:rsid w:val="00300C75"/>
    <w:rsid w:val="00303224"/>
    <w:rsid w:val="0030413F"/>
    <w:rsid w:val="00305EFE"/>
    <w:rsid w:val="00310B14"/>
    <w:rsid w:val="00311D93"/>
    <w:rsid w:val="00313B4B"/>
    <w:rsid w:val="00313D85"/>
    <w:rsid w:val="00315CE3"/>
    <w:rsid w:val="0031629B"/>
    <w:rsid w:val="00317F49"/>
    <w:rsid w:val="0032341E"/>
    <w:rsid w:val="003251FE"/>
    <w:rsid w:val="00325356"/>
    <w:rsid w:val="00325B4E"/>
    <w:rsid w:val="003274DB"/>
    <w:rsid w:val="003276DE"/>
    <w:rsid w:val="00327BC0"/>
    <w:rsid w:val="00327FBF"/>
    <w:rsid w:val="00330FA6"/>
    <w:rsid w:val="00332A7B"/>
    <w:rsid w:val="003343E0"/>
    <w:rsid w:val="003345A0"/>
    <w:rsid w:val="00335657"/>
    <w:rsid w:val="00335E40"/>
    <w:rsid w:val="00342FCE"/>
    <w:rsid w:val="00344408"/>
    <w:rsid w:val="00345E37"/>
    <w:rsid w:val="00346D1D"/>
    <w:rsid w:val="003471B8"/>
    <w:rsid w:val="0034764C"/>
    <w:rsid w:val="00347F3E"/>
    <w:rsid w:val="00350A92"/>
    <w:rsid w:val="0035629C"/>
    <w:rsid w:val="00357237"/>
    <w:rsid w:val="00360612"/>
    <w:rsid w:val="00360A85"/>
    <w:rsid w:val="003621C3"/>
    <w:rsid w:val="0036382D"/>
    <w:rsid w:val="00367EDC"/>
    <w:rsid w:val="0037060F"/>
    <w:rsid w:val="00372712"/>
    <w:rsid w:val="00373944"/>
    <w:rsid w:val="00380350"/>
    <w:rsid w:val="00380B4E"/>
    <w:rsid w:val="00380F88"/>
    <w:rsid w:val="003816E4"/>
    <w:rsid w:val="00381F7A"/>
    <w:rsid w:val="00382638"/>
    <w:rsid w:val="00382C28"/>
    <w:rsid w:val="003843BE"/>
    <w:rsid w:val="00384AFA"/>
    <w:rsid w:val="0038597C"/>
    <w:rsid w:val="00390890"/>
    <w:rsid w:val="0039131E"/>
    <w:rsid w:val="00393690"/>
    <w:rsid w:val="003A04A6"/>
    <w:rsid w:val="003A22FD"/>
    <w:rsid w:val="003A3890"/>
    <w:rsid w:val="003A40A1"/>
    <w:rsid w:val="003A5CB2"/>
    <w:rsid w:val="003A6199"/>
    <w:rsid w:val="003A6A32"/>
    <w:rsid w:val="003A7759"/>
    <w:rsid w:val="003A7F6E"/>
    <w:rsid w:val="003B03EA"/>
    <w:rsid w:val="003B230C"/>
    <w:rsid w:val="003B76F0"/>
    <w:rsid w:val="003C0180"/>
    <w:rsid w:val="003C0B80"/>
    <w:rsid w:val="003C138B"/>
    <w:rsid w:val="003C5F23"/>
    <w:rsid w:val="003C60A4"/>
    <w:rsid w:val="003C624C"/>
    <w:rsid w:val="003C7368"/>
    <w:rsid w:val="003C7C34"/>
    <w:rsid w:val="003D0F37"/>
    <w:rsid w:val="003D24EF"/>
    <w:rsid w:val="003D3439"/>
    <w:rsid w:val="003D3610"/>
    <w:rsid w:val="003D3B40"/>
    <w:rsid w:val="003D482E"/>
    <w:rsid w:val="003D5150"/>
    <w:rsid w:val="003D60C2"/>
    <w:rsid w:val="003E2432"/>
    <w:rsid w:val="003E277A"/>
    <w:rsid w:val="003E39A0"/>
    <w:rsid w:val="003E4B14"/>
    <w:rsid w:val="003E5A96"/>
    <w:rsid w:val="003E5D1A"/>
    <w:rsid w:val="003F0C43"/>
    <w:rsid w:val="003F1C3A"/>
    <w:rsid w:val="003F4DE4"/>
    <w:rsid w:val="003F56AB"/>
    <w:rsid w:val="003F6A46"/>
    <w:rsid w:val="003F6D4C"/>
    <w:rsid w:val="00401617"/>
    <w:rsid w:val="004029EC"/>
    <w:rsid w:val="004061AF"/>
    <w:rsid w:val="00407306"/>
    <w:rsid w:val="00412DDF"/>
    <w:rsid w:val="00413306"/>
    <w:rsid w:val="00413562"/>
    <w:rsid w:val="00413636"/>
    <w:rsid w:val="00414698"/>
    <w:rsid w:val="00415649"/>
    <w:rsid w:val="00421D5D"/>
    <w:rsid w:val="0042565E"/>
    <w:rsid w:val="00427F35"/>
    <w:rsid w:val="00432C05"/>
    <w:rsid w:val="004358FE"/>
    <w:rsid w:val="00440379"/>
    <w:rsid w:val="00441393"/>
    <w:rsid w:val="00441799"/>
    <w:rsid w:val="004428BD"/>
    <w:rsid w:val="0044758C"/>
    <w:rsid w:val="00447CF0"/>
    <w:rsid w:val="00456F10"/>
    <w:rsid w:val="004571F5"/>
    <w:rsid w:val="00460449"/>
    <w:rsid w:val="00463B48"/>
    <w:rsid w:val="00463FF7"/>
    <w:rsid w:val="0046464D"/>
    <w:rsid w:val="00465A07"/>
    <w:rsid w:val="00467A51"/>
    <w:rsid w:val="00467EEF"/>
    <w:rsid w:val="00472812"/>
    <w:rsid w:val="00474746"/>
    <w:rsid w:val="00476942"/>
    <w:rsid w:val="00477D62"/>
    <w:rsid w:val="00477DE6"/>
    <w:rsid w:val="00477E7A"/>
    <w:rsid w:val="00481C27"/>
    <w:rsid w:val="00481CB4"/>
    <w:rsid w:val="00482D10"/>
    <w:rsid w:val="004871A2"/>
    <w:rsid w:val="004877DA"/>
    <w:rsid w:val="004908B8"/>
    <w:rsid w:val="00492A8D"/>
    <w:rsid w:val="00492FD9"/>
    <w:rsid w:val="00493B3C"/>
    <w:rsid w:val="004944C8"/>
    <w:rsid w:val="00495DDA"/>
    <w:rsid w:val="00496CDC"/>
    <w:rsid w:val="004A0EBF"/>
    <w:rsid w:val="004A1DF4"/>
    <w:rsid w:val="004A3751"/>
    <w:rsid w:val="004A4EC4"/>
    <w:rsid w:val="004B204B"/>
    <w:rsid w:val="004B2A24"/>
    <w:rsid w:val="004B5B17"/>
    <w:rsid w:val="004B744B"/>
    <w:rsid w:val="004C0E4B"/>
    <w:rsid w:val="004C138A"/>
    <w:rsid w:val="004C1A95"/>
    <w:rsid w:val="004C3C02"/>
    <w:rsid w:val="004D0B6A"/>
    <w:rsid w:val="004D5822"/>
    <w:rsid w:val="004D6015"/>
    <w:rsid w:val="004E0BBB"/>
    <w:rsid w:val="004E1D57"/>
    <w:rsid w:val="004E2F16"/>
    <w:rsid w:val="004E35E4"/>
    <w:rsid w:val="004F0130"/>
    <w:rsid w:val="004F060F"/>
    <w:rsid w:val="004F17D0"/>
    <w:rsid w:val="004F19C4"/>
    <w:rsid w:val="004F2AA4"/>
    <w:rsid w:val="004F3197"/>
    <w:rsid w:val="004F3F17"/>
    <w:rsid w:val="004F5930"/>
    <w:rsid w:val="004F6196"/>
    <w:rsid w:val="00503044"/>
    <w:rsid w:val="005107AC"/>
    <w:rsid w:val="0051560D"/>
    <w:rsid w:val="00517FCB"/>
    <w:rsid w:val="0052114C"/>
    <w:rsid w:val="00522275"/>
    <w:rsid w:val="00522542"/>
    <w:rsid w:val="00523666"/>
    <w:rsid w:val="00525922"/>
    <w:rsid w:val="00526234"/>
    <w:rsid w:val="0053218D"/>
    <w:rsid w:val="00533433"/>
    <w:rsid w:val="00534130"/>
    <w:rsid w:val="005342FF"/>
    <w:rsid w:val="00534941"/>
    <w:rsid w:val="00534F34"/>
    <w:rsid w:val="0053692E"/>
    <w:rsid w:val="00536AEF"/>
    <w:rsid w:val="005378A6"/>
    <w:rsid w:val="00540D36"/>
    <w:rsid w:val="00541ED1"/>
    <w:rsid w:val="00547837"/>
    <w:rsid w:val="00550967"/>
    <w:rsid w:val="005526AA"/>
    <w:rsid w:val="00555DA7"/>
    <w:rsid w:val="0055735A"/>
    <w:rsid w:val="00557434"/>
    <w:rsid w:val="00561625"/>
    <w:rsid w:val="00562EF6"/>
    <w:rsid w:val="005643E2"/>
    <w:rsid w:val="00564DDD"/>
    <w:rsid w:val="00564F8D"/>
    <w:rsid w:val="00566841"/>
    <w:rsid w:val="00570061"/>
    <w:rsid w:val="00571848"/>
    <w:rsid w:val="00572F90"/>
    <w:rsid w:val="0057751E"/>
    <w:rsid w:val="005805D2"/>
    <w:rsid w:val="00581239"/>
    <w:rsid w:val="0058160B"/>
    <w:rsid w:val="00582B69"/>
    <w:rsid w:val="00583415"/>
    <w:rsid w:val="00585844"/>
    <w:rsid w:val="00586C48"/>
    <w:rsid w:val="00590A53"/>
    <w:rsid w:val="00591F84"/>
    <w:rsid w:val="00593CC1"/>
    <w:rsid w:val="00594F8F"/>
    <w:rsid w:val="00595415"/>
    <w:rsid w:val="00595F48"/>
    <w:rsid w:val="005960D7"/>
    <w:rsid w:val="00597652"/>
    <w:rsid w:val="005A0444"/>
    <w:rsid w:val="005A0703"/>
    <w:rsid w:val="005A080B"/>
    <w:rsid w:val="005A09C1"/>
    <w:rsid w:val="005A2DFD"/>
    <w:rsid w:val="005A61D3"/>
    <w:rsid w:val="005A7740"/>
    <w:rsid w:val="005B09E1"/>
    <w:rsid w:val="005B12A5"/>
    <w:rsid w:val="005B781B"/>
    <w:rsid w:val="005C0087"/>
    <w:rsid w:val="005C0DEC"/>
    <w:rsid w:val="005C161A"/>
    <w:rsid w:val="005C171D"/>
    <w:rsid w:val="005C1BCB"/>
    <w:rsid w:val="005C2312"/>
    <w:rsid w:val="005C3DA7"/>
    <w:rsid w:val="005C4735"/>
    <w:rsid w:val="005C5C63"/>
    <w:rsid w:val="005C64C2"/>
    <w:rsid w:val="005C68C8"/>
    <w:rsid w:val="005D03E9"/>
    <w:rsid w:val="005D29D5"/>
    <w:rsid w:val="005D304B"/>
    <w:rsid w:val="005D3C2F"/>
    <w:rsid w:val="005D3D01"/>
    <w:rsid w:val="005D5849"/>
    <w:rsid w:val="005D6E5D"/>
    <w:rsid w:val="005E0090"/>
    <w:rsid w:val="005E091A"/>
    <w:rsid w:val="005E10A7"/>
    <w:rsid w:val="005E230C"/>
    <w:rsid w:val="005E3989"/>
    <w:rsid w:val="005E39D5"/>
    <w:rsid w:val="005E4659"/>
    <w:rsid w:val="005E657A"/>
    <w:rsid w:val="005E7063"/>
    <w:rsid w:val="005F08F3"/>
    <w:rsid w:val="005F1386"/>
    <w:rsid w:val="005F17C2"/>
    <w:rsid w:val="005F28CA"/>
    <w:rsid w:val="005F37EC"/>
    <w:rsid w:val="005F5649"/>
    <w:rsid w:val="005F7CDC"/>
    <w:rsid w:val="00600C2B"/>
    <w:rsid w:val="006050E3"/>
    <w:rsid w:val="00607F07"/>
    <w:rsid w:val="00610040"/>
    <w:rsid w:val="00610741"/>
    <w:rsid w:val="006127AC"/>
    <w:rsid w:val="00612A1E"/>
    <w:rsid w:val="00613C8E"/>
    <w:rsid w:val="00614BF0"/>
    <w:rsid w:val="00615CF3"/>
    <w:rsid w:val="0061790C"/>
    <w:rsid w:val="00620D91"/>
    <w:rsid w:val="006225AF"/>
    <w:rsid w:val="00622C26"/>
    <w:rsid w:val="006333E5"/>
    <w:rsid w:val="0063344E"/>
    <w:rsid w:val="00634A78"/>
    <w:rsid w:val="0063574C"/>
    <w:rsid w:val="00641192"/>
    <w:rsid w:val="00641794"/>
    <w:rsid w:val="00641B55"/>
    <w:rsid w:val="00642025"/>
    <w:rsid w:val="0064276A"/>
    <w:rsid w:val="0064296B"/>
    <w:rsid w:val="00643929"/>
    <w:rsid w:val="00643E43"/>
    <w:rsid w:val="0064530B"/>
    <w:rsid w:val="00646AFD"/>
    <w:rsid w:val="00646E87"/>
    <w:rsid w:val="006471E4"/>
    <w:rsid w:val="00651021"/>
    <w:rsid w:val="0065107F"/>
    <w:rsid w:val="00652A3D"/>
    <w:rsid w:val="00654274"/>
    <w:rsid w:val="0065434A"/>
    <w:rsid w:val="006568D4"/>
    <w:rsid w:val="0066136E"/>
    <w:rsid w:val="00661946"/>
    <w:rsid w:val="006639D6"/>
    <w:rsid w:val="00664932"/>
    <w:rsid w:val="00664D43"/>
    <w:rsid w:val="00666061"/>
    <w:rsid w:val="00667424"/>
    <w:rsid w:val="00667792"/>
    <w:rsid w:val="00670869"/>
    <w:rsid w:val="00671111"/>
    <w:rsid w:val="00671677"/>
    <w:rsid w:val="00672D29"/>
    <w:rsid w:val="0067421E"/>
    <w:rsid w:val="006744D8"/>
    <w:rsid w:val="006750F2"/>
    <w:rsid w:val="006752D6"/>
    <w:rsid w:val="00675E02"/>
    <w:rsid w:val="006771D5"/>
    <w:rsid w:val="00677A73"/>
    <w:rsid w:val="00677EF2"/>
    <w:rsid w:val="006813EA"/>
    <w:rsid w:val="0068180C"/>
    <w:rsid w:val="006829DF"/>
    <w:rsid w:val="00683C24"/>
    <w:rsid w:val="0068553C"/>
    <w:rsid w:val="00685F34"/>
    <w:rsid w:val="00686DE4"/>
    <w:rsid w:val="00691F32"/>
    <w:rsid w:val="006922DC"/>
    <w:rsid w:val="00693B1F"/>
    <w:rsid w:val="00695656"/>
    <w:rsid w:val="006975A8"/>
    <w:rsid w:val="00697E4C"/>
    <w:rsid w:val="006A1012"/>
    <w:rsid w:val="006B007A"/>
    <w:rsid w:val="006B05DF"/>
    <w:rsid w:val="006C1376"/>
    <w:rsid w:val="006C3EDF"/>
    <w:rsid w:val="006C48F9"/>
    <w:rsid w:val="006C5ABC"/>
    <w:rsid w:val="006C6455"/>
    <w:rsid w:val="006C6646"/>
    <w:rsid w:val="006C7C9F"/>
    <w:rsid w:val="006D1C36"/>
    <w:rsid w:val="006D2E90"/>
    <w:rsid w:val="006D5C95"/>
    <w:rsid w:val="006E0E7D"/>
    <w:rsid w:val="006E10BF"/>
    <w:rsid w:val="006E11C0"/>
    <w:rsid w:val="006E2D40"/>
    <w:rsid w:val="006E431E"/>
    <w:rsid w:val="006E7E41"/>
    <w:rsid w:val="006F19F4"/>
    <w:rsid w:val="006F1C14"/>
    <w:rsid w:val="006F2997"/>
    <w:rsid w:val="006F2E5D"/>
    <w:rsid w:val="006F63F9"/>
    <w:rsid w:val="006F729A"/>
    <w:rsid w:val="006F7B9D"/>
    <w:rsid w:val="007020E6"/>
    <w:rsid w:val="00703A6A"/>
    <w:rsid w:val="0071097F"/>
    <w:rsid w:val="007131BE"/>
    <w:rsid w:val="00715396"/>
    <w:rsid w:val="00716C03"/>
    <w:rsid w:val="00722236"/>
    <w:rsid w:val="00725CCA"/>
    <w:rsid w:val="0072737A"/>
    <w:rsid w:val="007278D3"/>
    <w:rsid w:val="00730894"/>
    <w:rsid w:val="007311E7"/>
    <w:rsid w:val="00731DEE"/>
    <w:rsid w:val="0073282D"/>
    <w:rsid w:val="00732CDF"/>
    <w:rsid w:val="00733E20"/>
    <w:rsid w:val="00734BC6"/>
    <w:rsid w:val="00735FCE"/>
    <w:rsid w:val="007361C5"/>
    <w:rsid w:val="007417DE"/>
    <w:rsid w:val="00742B71"/>
    <w:rsid w:val="00744EA5"/>
    <w:rsid w:val="007471FF"/>
    <w:rsid w:val="0074735F"/>
    <w:rsid w:val="007512FD"/>
    <w:rsid w:val="007541D3"/>
    <w:rsid w:val="00754398"/>
    <w:rsid w:val="0075731B"/>
    <w:rsid w:val="007577D7"/>
    <w:rsid w:val="00760004"/>
    <w:rsid w:val="00760E29"/>
    <w:rsid w:val="00764150"/>
    <w:rsid w:val="00765C2D"/>
    <w:rsid w:val="007662D3"/>
    <w:rsid w:val="007715E8"/>
    <w:rsid w:val="007748FD"/>
    <w:rsid w:val="00776004"/>
    <w:rsid w:val="00776608"/>
    <w:rsid w:val="00777956"/>
    <w:rsid w:val="0078486B"/>
    <w:rsid w:val="00784C4B"/>
    <w:rsid w:val="00785A39"/>
    <w:rsid w:val="00787D8A"/>
    <w:rsid w:val="00790058"/>
    <w:rsid w:val="00790277"/>
    <w:rsid w:val="00791DFE"/>
    <w:rsid w:val="00791EBC"/>
    <w:rsid w:val="00792E9A"/>
    <w:rsid w:val="00793577"/>
    <w:rsid w:val="00795637"/>
    <w:rsid w:val="007A32F3"/>
    <w:rsid w:val="007A3A41"/>
    <w:rsid w:val="007A3CCB"/>
    <w:rsid w:val="007A446A"/>
    <w:rsid w:val="007A53A6"/>
    <w:rsid w:val="007A6159"/>
    <w:rsid w:val="007A6E5D"/>
    <w:rsid w:val="007B02DB"/>
    <w:rsid w:val="007B102E"/>
    <w:rsid w:val="007B27C8"/>
    <w:rsid w:val="007B27E9"/>
    <w:rsid w:val="007B2C5B"/>
    <w:rsid w:val="007B2D11"/>
    <w:rsid w:val="007B6700"/>
    <w:rsid w:val="007B6A93"/>
    <w:rsid w:val="007B7BEC"/>
    <w:rsid w:val="007B7C9B"/>
    <w:rsid w:val="007C0E02"/>
    <w:rsid w:val="007C2453"/>
    <w:rsid w:val="007D01D4"/>
    <w:rsid w:val="007D1805"/>
    <w:rsid w:val="007D1D92"/>
    <w:rsid w:val="007D2107"/>
    <w:rsid w:val="007D3A42"/>
    <w:rsid w:val="007D4AF2"/>
    <w:rsid w:val="007D5895"/>
    <w:rsid w:val="007D698F"/>
    <w:rsid w:val="007D77AB"/>
    <w:rsid w:val="007D7A8D"/>
    <w:rsid w:val="007E28D0"/>
    <w:rsid w:val="007E30DF"/>
    <w:rsid w:val="007E40E1"/>
    <w:rsid w:val="007E62A8"/>
    <w:rsid w:val="007E7A0B"/>
    <w:rsid w:val="007F2C43"/>
    <w:rsid w:val="007F2CE9"/>
    <w:rsid w:val="007F7544"/>
    <w:rsid w:val="007F7CBA"/>
    <w:rsid w:val="00800995"/>
    <w:rsid w:val="008030A2"/>
    <w:rsid w:val="00804736"/>
    <w:rsid w:val="008049E9"/>
    <w:rsid w:val="00806FFB"/>
    <w:rsid w:val="00810FEC"/>
    <w:rsid w:val="0081117E"/>
    <w:rsid w:val="008143E7"/>
    <w:rsid w:val="00815D9A"/>
    <w:rsid w:val="00816F79"/>
    <w:rsid w:val="008172F8"/>
    <w:rsid w:val="00821639"/>
    <w:rsid w:val="00825991"/>
    <w:rsid w:val="00826986"/>
    <w:rsid w:val="00830196"/>
    <w:rsid w:val="00831A0D"/>
    <w:rsid w:val="008326B2"/>
    <w:rsid w:val="008332E7"/>
    <w:rsid w:val="00834150"/>
    <w:rsid w:val="008357F2"/>
    <w:rsid w:val="0084098D"/>
    <w:rsid w:val="008416E0"/>
    <w:rsid w:val="00846831"/>
    <w:rsid w:val="00847B32"/>
    <w:rsid w:val="0085022E"/>
    <w:rsid w:val="00851E04"/>
    <w:rsid w:val="008529C6"/>
    <w:rsid w:val="0085341F"/>
    <w:rsid w:val="00853E01"/>
    <w:rsid w:val="00854BCE"/>
    <w:rsid w:val="008608AD"/>
    <w:rsid w:val="00863561"/>
    <w:rsid w:val="00864D72"/>
    <w:rsid w:val="00865532"/>
    <w:rsid w:val="00867686"/>
    <w:rsid w:val="00871451"/>
    <w:rsid w:val="00872270"/>
    <w:rsid w:val="008735EA"/>
    <w:rsid w:val="008737D3"/>
    <w:rsid w:val="008747E0"/>
    <w:rsid w:val="00876841"/>
    <w:rsid w:val="00877309"/>
    <w:rsid w:val="008820F9"/>
    <w:rsid w:val="00882B3C"/>
    <w:rsid w:val="00884799"/>
    <w:rsid w:val="00886C21"/>
    <w:rsid w:val="0088706C"/>
    <w:rsid w:val="0088783D"/>
    <w:rsid w:val="00891C80"/>
    <w:rsid w:val="00895D39"/>
    <w:rsid w:val="00896656"/>
    <w:rsid w:val="008972C3"/>
    <w:rsid w:val="00897641"/>
    <w:rsid w:val="00897AC0"/>
    <w:rsid w:val="008A1023"/>
    <w:rsid w:val="008A28D9"/>
    <w:rsid w:val="008A30BA"/>
    <w:rsid w:val="008A52DC"/>
    <w:rsid w:val="008A5435"/>
    <w:rsid w:val="008B3FF5"/>
    <w:rsid w:val="008B62E0"/>
    <w:rsid w:val="008B7D79"/>
    <w:rsid w:val="008C08C9"/>
    <w:rsid w:val="008C33B5"/>
    <w:rsid w:val="008C3A72"/>
    <w:rsid w:val="008C3D1B"/>
    <w:rsid w:val="008C6969"/>
    <w:rsid w:val="008C6EB4"/>
    <w:rsid w:val="008D095C"/>
    <w:rsid w:val="008D39D7"/>
    <w:rsid w:val="008D4389"/>
    <w:rsid w:val="008D45D2"/>
    <w:rsid w:val="008D49B1"/>
    <w:rsid w:val="008D5CCD"/>
    <w:rsid w:val="008D5F6D"/>
    <w:rsid w:val="008E0E01"/>
    <w:rsid w:val="008E0EC0"/>
    <w:rsid w:val="008E1F69"/>
    <w:rsid w:val="008E76B1"/>
    <w:rsid w:val="008E799B"/>
    <w:rsid w:val="008E7D61"/>
    <w:rsid w:val="008F38BB"/>
    <w:rsid w:val="008F4E89"/>
    <w:rsid w:val="008F57D8"/>
    <w:rsid w:val="00902834"/>
    <w:rsid w:val="00902BC2"/>
    <w:rsid w:val="00902F05"/>
    <w:rsid w:val="009079EB"/>
    <w:rsid w:val="0091014D"/>
    <w:rsid w:val="009106B2"/>
    <w:rsid w:val="00912004"/>
    <w:rsid w:val="00913056"/>
    <w:rsid w:val="00914E26"/>
    <w:rsid w:val="0091590F"/>
    <w:rsid w:val="009217F2"/>
    <w:rsid w:val="00922130"/>
    <w:rsid w:val="00923B4D"/>
    <w:rsid w:val="0092540C"/>
    <w:rsid w:val="00925E0F"/>
    <w:rsid w:val="00927AF3"/>
    <w:rsid w:val="00927FED"/>
    <w:rsid w:val="00931A57"/>
    <w:rsid w:val="00933EE0"/>
    <w:rsid w:val="0093492E"/>
    <w:rsid w:val="00937E14"/>
    <w:rsid w:val="00940795"/>
    <w:rsid w:val="009414E6"/>
    <w:rsid w:val="009420D2"/>
    <w:rsid w:val="0094365C"/>
    <w:rsid w:val="00944281"/>
    <w:rsid w:val="0095450F"/>
    <w:rsid w:val="009562DA"/>
    <w:rsid w:val="00956901"/>
    <w:rsid w:val="00961175"/>
    <w:rsid w:val="00962EC1"/>
    <w:rsid w:val="00965421"/>
    <w:rsid w:val="00966319"/>
    <w:rsid w:val="00971591"/>
    <w:rsid w:val="009724D8"/>
    <w:rsid w:val="0097276A"/>
    <w:rsid w:val="00972C7A"/>
    <w:rsid w:val="00974516"/>
    <w:rsid w:val="00974564"/>
    <w:rsid w:val="009745F5"/>
    <w:rsid w:val="00974E99"/>
    <w:rsid w:val="009764FA"/>
    <w:rsid w:val="00977869"/>
    <w:rsid w:val="00980192"/>
    <w:rsid w:val="00980799"/>
    <w:rsid w:val="009825B3"/>
    <w:rsid w:val="00982A22"/>
    <w:rsid w:val="009830CC"/>
    <w:rsid w:val="00985939"/>
    <w:rsid w:val="00994D97"/>
    <w:rsid w:val="0099752C"/>
    <w:rsid w:val="009A07B7"/>
    <w:rsid w:val="009B001F"/>
    <w:rsid w:val="009B05AF"/>
    <w:rsid w:val="009B1545"/>
    <w:rsid w:val="009B2446"/>
    <w:rsid w:val="009B35DD"/>
    <w:rsid w:val="009B372E"/>
    <w:rsid w:val="009B3D27"/>
    <w:rsid w:val="009B4814"/>
    <w:rsid w:val="009B5023"/>
    <w:rsid w:val="009B56CB"/>
    <w:rsid w:val="009B785E"/>
    <w:rsid w:val="009C26F8"/>
    <w:rsid w:val="009C32CB"/>
    <w:rsid w:val="009C387B"/>
    <w:rsid w:val="009C4B7F"/>
    <w:rsid w:val="009C609E"/>
    <w:rsid w:val="009D25B8"/>
    <w:rsid w:val="009D26AB"/>
    <w:rsid w:val="009D3759"/>
    <w:rsid w:val="009D3857"/>
    <w:rsid w:val="009D6B98"/>
    <w:rsid w:val="009E09BE"/>
    <w:rsid w:val="009E116D"/>
    <w:rsid w:val="009E16EC"/>
    <w:rsid w:val="009E19B1"/>
    <w:rsid w:val="009E3782"/>
    <w:rsid w:val="009E393E"/>
    <w:rsid w:val="009E433C"/>
    <w:rsid w:val="009E4A4D"/>
    <w:rsid w:val="009E6578"/>
    <w:rsid w:val="009E6C32"/>
    <w:rsid w:val="009E74AC"/>
    <w:rsid w:val="009F081F"/>
    <w:rsid w:val="009F26E6"/>
    <w:rsid w:val="009F339F"/>
    <w:rsid w:val="009F6E43"/>
    <w:rsid w:val="00A00372"/>
    <w:rsid w:val="00A00390"/>
    <w:rsid w:val="00A00573"/>
    <w:rsid w:val="00A00E85"/>
    <w:rsid w:val="00A01AA3"/>
    <w:rsid w:val="00A0225B"/>
    <w:rsid w:val="00A02EF9"/>
    <w:rsid w:val="00A03BB1"/>
    <w:rsid w:val="00A06A0E"/>
    <w:rsid w:val="00A06A3D"/>
    <w:rsid w:val="00A07BBB"/>
    <w:rsid w:val="00A10EBA"/>
    <w:rsid w:val="00A114CE"/>
    <w:rsid w:val="00A1220A"/>
    <w:rsid w:val="00A13D9A"/>
    <w:rsid w:val="00A13E56"/>
    <w:rsid w:val="00A14503"/>
    <w:rsid w:val="00A168D5"/>
    <w:rsid w:val="00A179F2"/>
    <w:rsid w:val="00A227BF"/>
    <w:rsid w:val="00A23E6D"/>
    <w:rsid w:val="00A24838"/>
    <w:rsid w:val="00A24DDE"/>
    <w:rsid w:val="00A2743E"/>
    <w:rsid w:val="00A3074A"/>
    <w:rsid w:val="00A30823"/>
    <w:rsid w:val="00A30C33"/>
    <w:rsid w:val="00A33BDE"/>
    <w:rsid w:val="00A33DCF"/>
    <w:rsid w:val="00A36084"/>
    <w:rsid w:val="00A4308C"/>
    <w:rsid w:val="00A43D7A"/>
    <w:rsid w:val="00A44836"/>
    <w:rsid w:val="00A5031A"/>
    <w:rsid w:val="00A51807"/>
    <w:rsid w:val="00A5219C"/>
    <w:rsid w:val="00A524B5"/>
    <w:rsid w:val="00A5309E"/>
    <w:rsid w:val="00A53E32"/>
    <w:rsid w:val="00A549B3"/>
    <w:rsid w:val="00A56184"/>
    <w:rsid w:val="00A5621C"/>
    <w:rsid w:val="00A570A4"/>
    <w:rsid w:val="00A57632"/>
    <w:rsid w:val="00A627A5"/>
    <w:rsid w:val="00A63D7D"/>
    <w:rsid w:val="00A6434A"/>
    <w:rsid w:val="00A65012"/>
    <w:rsid w:val="00A67954"/>
    <w:rsid w:val="00A72ED7"/>
    <w:rsid w:val="00A751BF"/>
    <w:rsid w:val="00A8083F"/>
    <w:rsid w:val="00A812E9"/>
    <w:rsid w:val="00A82B4A"/>
    <w:rsid w:val="00A83BF1"/>
    <w:rsid w:val="00A90C21"/>
    <w:rsid w:val="00A90D86"/>
    <w:rsid w:val="00A91DBA"/>
    <w:rsid w:val="00A943B1"/>
    <w:rsid w:val="00A954BD"/>
    <w:rsid w:val="00A96CB1"/>
    <w:rsid w:val="00A97900"/>
    <w:rsid w:val="00AA1518"/>
    <w:rsid w:val="00AA1B91"/>
    <w:rsid w:val="00AA1D7A"/>
    <w:rsid w:val="00AA2343"/>
    <w:rsid w:val="00AA23F0"/>
    <w:rsid w:val="00AA29CE"/>
    <w:rsid w:val="00AA3E01"/>
    <w:rsid w:val="00AA4E00"/>
    <w:rsid w:val="00AA5D2F"/>
    <w:rsid w:val="00AB03C7"/>
    <w:rsid w:val="00AB0BFA"/>
    <w:rsid w:val="00AB123C"/>
    <w:rsid w:val="00AB2229"/>
    <w:rsid w:val="00AB76B7"/>
    <w:rsid w:val="00AB7C54"/>
    <w:rsid w:val="00AC1892"/>
    <w:rsid w:val="00AC33A2"/>
    <w:rsid w:val="00AC3494"/>
    <w:rsid w:val="00AC685E"/>
    <w:rsid w:val="00AC6EDF"/>
    <w:rsid w:val="00AC7999"/>
    <w:rsid w:val="00AD03EC"/>
    <w:rsid w:val="00AD38F7"/>
    <w:rsid w:val="00AD47AD"/>
    <w:rsid w:val="00AD4DA8"/>
    <w:rsid w:val="00AD5050"/>
    <w:rsid w:val="00AE012D"/>
    <w:rsid w:val="00AE07D7"/>
    <w:rsid w:val="00AE1F7B"/>
    <w:rsid w:val="00AE41C1"/>
    <w:rsid w:val="00AE5F52"/>
    <w:rsid w:val="00AE65F1"/>
    <w:rsid w:val="00AE6BB4"/>
    <w:rsid w:val="00AE74AD"/>
    <w:rsid w:val="00AF07D6"/>
    <w:rsid w:val="00AF159C"/>
    <w:rsid w:val="00AF5D7A"/>
    <w:rsid w:val="00AF62E9"/>
    <w:rsid w:val="00AF6621"/>
    <w:rsid w:val="00B01873"/>
    <w:rsid w:val="00B01C14"/>
    <w:rsid w:val="00B0328E"/>
    <w:rsid w:val="00B070E9"/>
    <w:rsid w:val="00B074AB"/>
    <w:rsid w:val="00B07717"/>
    <w:rsid w:val="00B11C6D"/>
    <w:rsid w:val="00B11E06"/>
    <w:rsid w:val="00B12428"/>
    <w:rsid w:val="00B140C5"/>
    <w:rsid w:val="00B16334"/>
    <w:rsid w:val="00B17253"/>
    <w:rsid w:val="00B17E48"/>
    <w:rsid w:val="00B250D6"/>
    <w:rsid w:val="00B2583D"/>
    <w:rsid w:val="00B27D45"/>
    <w:rsid w:val="00B3024A"/>
    <w:rsid w:val="00B31A41"/>
    <w:rsid w:val="00B3270E"/>
    <w:rsid w:val="00B33EFA"/>
    <w:rsid w:val="00B349D0"/>
    <w:rsid w:val="00B34A52"/>
    <w:rsid w:val="00B3646F"/>
    <w:rsid w:val="00B36586"/>
    <w:rsid w:val="00B40199"/>
    <w:rsid w:val="00B41184"/>
    <w:rsid w:val="00B449B0"/>
    <w:rsid w:val="00B44C4F"/>
    <w:rsid w:val="00B45E4D"/>
    <w:rsid w:val="00B502C1"/>
    <w:rsid w:val="00B502FF"/>
    <w:rsid w:val="00B50B90"/>
    <w:rsid w:val="00B50E28"/>
    <w:rsid w:val="00B54292"/>
    <w:rsid w:val="00B55ACF"/>
    <w:rsid w:val="00B60053"/>
    <w:rsid w:val="00B6066D"/>
    <w:rsid w:val="00B60F82"/>
    <w:rsid w:val="00B643DF"/>
    <w:rsid w:val="00B65300"/>
    <w:rsid w:val="00B658B7"/>
    <w:rsid w:val="00B6607B"/>
    <w:rsid w:val="00B66A58"/>
    <w:rsid w:val="00B67422"/>
    <w:rsid w:val="00B676B6"/>
    <w:rsid w:val="00B70BD4"/>
    <w:rsid w:val="00B712CA"/>
    <w:rsid w:val="00B71651"/>
    <w:rsid w:val="00B73463"/>
    <w:rsid w:val="00B73751"/>
    <w:rsid w:val="00B74B15"/>
    <w:rsid w:val="00B74B1E"/>
    <w:rsid w:val="00B754B4"/>
    <w:rsid w:val="00B83A20"/>
    <w:rsid w:val="00B83B63"/>
    <w:rsid w:val="00B870EF"/>
    <w:rsid w:val="00B8713D"/>
    <w:rsid w:val="00B87A4F"/>
    <w:rsid w:val="00B90123"/>
    <w:rsid w:val="00B9016D"/>
    <w:rsid w:val="00B901A6"/>
    <w:rsid w:val="00B91DBE"/>
    <w:rsid w:val="00B934F1"/>
    <w:rsid w:val="00B94A67"/>
    <w:rsid w:val="00B95172"/>
    <w:rsid w:val="00BA00AF"/>
    <w:rsid w:val="00BA01A6"/>
    <w:rsid w:val="00BA0F98"/>
    <w:rsid w:val="00BA1517"/>
    <w:rsid w:val="00BA4E39"/>
    <w:rsid w:val="00BA5391"/>
    <w:rsid w:val="00BA67FD"/>
    <w:rsid w:val="00BA7C29"/>
    <w:rsid w:val="00BA7C48"/>
    <w:rsid w:val="00BB055D"/>
    <w:rsid w:val="00BB1ACE"/>
    <w:rsid w:val="00BB4EB8"/>
    <w:rsid w:val="00BB68AD"/>
    <w:rsid w:val="00BC0020"/>
    <w:rsid w:val="00BC1BA1"/>
    <w:rsid w:val="00BC251F"/>
    <w:rsid w:val="00BC27F6"/>
    <w:rsid w:val="00BC39F4"/>
    <w:rsid w:val="00BC6B65"/>
    <w:rsid w:val="00BD10FE"/>
    <w:rsid w:val="00BD150C"/>
    <w:rsid w:val="00BD1587"/>
    <w:rsid w:val="00BD1A77"/>
    <w:rsid w:val="00BD3CF9"/>
    <w:rsid w:val="00BD6A20"/>
    <w:rsid w:val="00BD7EE1"/>
    <w:rsid w:val="00BE177F"/>
    <w:rsid w:val="00BE4E0D"/>
    <w:rsid w:val="00BE5568"/>
    <w:rsid w:val="00BE5764"/>
    <w:rsid w:val="00BE64E0"/>
    <w:rsid w:val="00BE7255"/>
    <w:rsid w:val="00BE7900"/>
    <w:rsid w:val="00BE7A4C"/>
    <w:rsid w:val="00BE7C91"/>
    <w:rsid w:val="00BF1358"/>
    <w:rsid w:val="00BF2C31"/>
    <w:rsid w:val="00BF35F7"/>
    <w:rsid w:val="00BF459E"/>
    <w:rsid w:val="00BF6F40"/>
    <w:rsid w:val="00C0106D"/>
    <w:rsid w:val="00C012B0"/>
    <w:rsid w:val="00C0300D"/>
    <w:rsid w:val="00C03798"/>
    <w:rsid w:val="00C05851"/>
    <w:rsid w:val="00C06FF3"/>
    <w:rsid w:val="00C07FF2"/>
    <w:rsid w:val="00C133BE"/>
    <w:rsid w:val="00C1400A"/>
    <w:rsid w:val="00C155B2"/>
    <w:rsid w:val="00C17B65"/>
    <w:rsid w:val="00C2091A"/>
    <w:rsid w:val="00C21465"/>
    <w:rsid w:val="00C21AF9"/>
    <w:rsid w:val="00C222B4"/>
    <w:rsid w:val="00C22C71"/>
    <w:rsid w:val="00C262E4"/>
    <w:rsid w:val="00C33E20"/>
    <w:rsid w:val="00C35CF6"/>
    <w:rsid w:val="00C3725B"/>
    <w:rsid w:val="00C436E2"/>
    <w:rsid w:val="00C451BD"/>
    <w:rsid w:val="00C473B5"/>
    <w:rsid w:val="00C51ABA"/>
    <w:rsid w:val="00C51B37"/>
    <w:rsid w:val="00C522BE"/>
    <w:rsid w:val="00C52413"/>
    <w:rsid w:val="00C52857"/>
    <w:rsid w:val="00C533EC"/>
    <w:rsid w:val="00C5470E"/>
    <w:rsid w:val="00C555C1"/>
    <w:rsid w:val="00C55D3A"/>
    <w:rsid w:val="00C55EFB"/>
    <w:rsid w:val="00C56585"/>
    <w:rsid w:val="00C56B3F"/>
    <w:rsid w:val="00C61CA2"/>
    <w:rsid w:val="00C637DE"/>
    <w:rsid w:val="00C64127"/>
    <w:rsid w:val="00C64441"/>
    <w:rsid w:val="00C6533D"/>
    <w:rsid w:val="00C65492"/>
    <w:rsid w:val="00C65C4C"/>
    <w:rsid w:val="00C67C67"/>
    <w:rsid w:val="00C67FA7"/>
    <w:rsid w:val="00C7010F"/>
    <w:rsid w:val="00C7022C"/>
    <w:rsid w:val="00C71032"/>
    <w:rsid w:val="00C716E5"/>
    <w:rsid w:val="00C773D9"/>
    <w:rsid w:val="00C80307"/>
    <w:rsid w:val="00C80ACE"/>
    <w:rsid w:val="00C81162"/>
    <w:rsid w:val="00C82EC7"/>
    <w:rsid w:val="00C83258"/>
    <w:rsid w:val="00C83666"/>
    <w:rsid w:val="00C843AC"/>
    <w:rsid w:val="00C856AA"/>
    <w:rsid w:val="00C856E5"/>
    <w:rsid w:val="00C85BC5"/>
    <w:rsid w:val="00C870B5"/>
    <w:rsid w:val="00C907DF"/>
    <w:rsid w:val="00C91630"/>
    <w:rsid w:val="00C9558A"/>
    <w:rsid w:val="00C966EB"/>
    <w:rsid w:val="00C96B59"/>
    <w:rsid w:val="00CA04B1"/>
    <w:rsid w:val="00CA0D6B"/>
    <w:rsid w:val="00CA192E"/>
    <w:rsid w:val="00CA2DFC"/>
    <w:rsid w:val="00CA4EC9"/>
    <w:rsid w:val="00CA6746"/>
    <w:rsid w:val="00CA7574"/>
    <w:rsid w:val="00CB03D4"/>
    <w:rsid w:val="00CB0617"/>
    <w:rsid w:val="00CB137B"/>
    <w:rsid w:val="00CB3A45"/>
    <w:rsid w:val="00CB59F3"/>
    <w:rsid w:val="00CB713C"/>
    <w:rsid w:val="00CB7CEA"/>
    <w:rsid w:val="00CC35EF"/>
    <w:rsid w:val="00CC5048"/>
    <w:rsid w:val="00CC6246"/>
    <w:rsid w:val="00CC65CC"/>
    <w:rsid w:val="00CC7C85"/>
    <w:rsid w:val="00CD3F08"/>
    <w:rsid w:val="00CE16AC"/>
    <w:rsid w:val="00CE37DA"/>
    <w:rsid w:val="00CE5E46"/>
    <w:rsid w:val="00CE6289"/>
    <w:rsid w:val="00CF1367"/>
    <w:rsid w:val="00CF2C86"/>
    <w:rsid w:val="00CF38D7"/>
    <w:rsid w:val="00CF49CC"/>
    <w:rsid w:val="00CF6B66"/>
    <w:rsid w:val="00D039A8"/>
    <w:rsid w:val="00D04F0B"/>
    <w:rsid w:val="00D07F88"/>
    <w:rsid w:val="00D10CA1"/>
    <w:rsid w:val="00D11484"/>
    <w:rsid w:val="00D11518"/>
    <w:rsid w:val="00D126F7"/>
    <w:rsid w:val="00D1463A"/>
    <w:rsid w:val="00D1754E"/>
    <w:rsid w:val="00D17A58"/>
    <w:rsid w:val="00D23985"/>
    <w:rsid w:val="00D252C9"/>
    <w:rsid w:val="00D270FA"/>
    <w:rsid w:val="00D272EC"/>
    <w:rsid w:val="00D27583"/>
    <w:rsid w:val="00D3231A"/>
    <w:rsid w:val="00D32DDF"/>
    <w:rsid w:val="00D343EA"/>
    <w:rsid w:val="00D36206"/>
    <w:rsid w:val="00D3700C"/>
    <w:rsid w:val="00D41940"/>
    <w:rsid w:val="00D434A0"/>
    <w:rsid w:val="00D43932"/>
    <w:rsid w:val="00D460FB"/>
    <w:rsid w:val="00D47190"/>
    <w:rsid w:val="00D47BC0"/>
    <w:rsid w:val="00D51BDD"/>
    <w:rsid w:val="00D564D9"/>
    <w:rsid w:val="00D56E81"/>
    <w:rsid w:val="00D603BF"/>
    <w:rsid w:val="00D638E0"/>
    <w:rsid w:val="00D63D48"/>
    <w:rsid w:val="00D64694"/>
    <w:rsid w:val="00D64992"/>
    <w:rsid w:val="00D653B1"/>
    <w:rsid w:val="00D665C0"/>
    <w:rsid w:val="00D73F19"/>
    <w:rsid w:val="00D74AE1"/>
    <w:rsid w:val="00D75D42"/>
    <w:rsid w:val="00D80505"/>
    <w:rsid w:val="00D80B20"/>
    <w:rsid w:val="00D81BC0"/>
    <w:rsid w:val="00D820AF"/>
    <w:rsid w:val="00D84C79"/>
    <w:rsid w:val="00D851AB"/>
    <w:rsid w:val="00D865A8"/>
    <w:rsid w:val="00D9012A"/>
    <w:rsid w:val="00D92C2D"/>
    <w:rsid w:val="00D9361E"/>
    <w:rsid w:val="00D94F38"/>
    <w:rsid w:val="00DA006F"/>
    <w:rsid w:val="00DA157D"/>
    <w:rsid w:val="00DA17CD"/>
    <w:rsid w:val="00DB1BE2"/>
    <w:rsid w:val="00DB1F9D"/>
    <w:rsid w:val="00DB25B3"/>
    <w:rsid w:val="00DB59AF"/>
    <w:rsid w:val="00DB5F78"/>
    <w:rsid w:val="00DC0C8F"/>
    <w:rsid w:val="00DC114F"/>
    <w:rsid w:val="00DC1C10"/>
    <w:rsid w:val="00DC2931"/>
    <w:rsid w:val="00DC59FA"/>
    <w:rsid w:val="00DC6096"/>
    <w:rsid w:val="00DC6838"/>
    <w:rsid w:val="00DC6F92"/>
    <w:rsid w:val="00DD1694"/>
    <w:rsid w:val="00DD1B21"/>
    <w:rsid w:val="00DD53FE"/>
    <w:rsid w:val="00DD55C3"/>
    <w:rsid w:val="00DD60F2"/>
    <w:rsid w:val="00DE0893"/>
    <w:rsid w:val="00DE16D9"/>
    <w:rsid w:val="00DE2757"/>
    <w:rsid w:val="00DE2814"/>
    <w:rsid w:val="00DE55F5"/>
    <w:rsid w:val="00DE6796"/>
    <w:rsid w:val="00DF3BF9"/>
    <w:rsid w:val="00DF41B2"/>
    <w:rsid w:val="00DF5C19"/>
    <w:rsid w:val="00DF5CDE"/>
    <w:rsid w:val="00DF76E9"/>
    <w:rsid w:val="00E01272"/>
    <w:rsid w:val="00E03067"/>
    <w:rsid w:val="00E03846"/>
    <w:rsid w:val="00E03A07"/>
    <w:rsid w:val="00E10B37"/>
    <w:rsid w:val="00E10BDB"/>
    <w:rsid w:val="00E11415"/>
    <w:rsid w:val="00E12E2D"/>
    <w:rsid w:val="00E14786"/>
    <w:rsid w:val="00E14AB0"/>
    <w:rsid w:val="00E16EB4"/>
    <w:rsid w:val="00E17393"/>
    <w:rsid w:val="00E20A7D"/>
    <w:rsid w:val="00E21A27"/>
    <w:rsid w:val="00E24C47"/>
    <w:rsid w:val="00E27A2F"/>
    <w:rsid w:val="00E30A7A"/>
    <w:rsid w:val="00E30A98"/>
    <w:rsid w:val="00E3102E"/>
    <w:rsid w:val="00E33D54"/>
    <w:rsid w:val="00E37001"/>
    <w:rsid w:val="00E42A94"/>
    <w:rsid w:val="00E44ED0"/>
    <w:rsid w:val="00E458BF"/>
    <w:rsid w:val="00E45FAA"/>
    <w:rsid w:val="00E47285"/>
    <w:rsid w:val="00E475BB"/>
    <w:rsid w:val="00E475F1"/>
    <w:rsid w:val="00E51362"/>
    <w:rsid w:val="00E542AA"/>
    <w:rsid w:val="00E54AD5"/>
    <w:rsid w:val="00E54BFB"/>
    <w:rsid w:val="00E54C17"/>
    <w:rsid w:val="00E54CD7"/>
    <w:rsid w:val="00E54EA9"/>
    <w:rsid w:val="00E557E2"/>
    <w:rsid w:val="00E57233"/>
    <w:rsid w:val="00E60717"/>
    <w:rsid w:val="00E61474"/>
    <w:rsid w:val="00E61B5A"/>
    <w:rsid w:val="00E61C41"/>
    <w:rsid w:val="00E626CD"/>
    <w:rsid w:val="00E6339E"/>
    <w:rsid w:val="00E67F83"/>
    <w:rsid w:val="00E706E7"/>
    <w:rsid w:val="00E731E0"/>
    <w:rsid w:val="00E74E25"/>
    <w:rsid w:val="00E76AFA"/>
    <w:rsid w:val="00E76C98"/>
    <w:rsid w:val="00E772DD"/>
    <w:rsid w:val="00E77587"/>
    <w:rsid w:val="00E818AD"/>
    <w:rsid w:val="00E81E11"/>
    <w:rsid w:val="00E83049"/>
    <w:rsid w:val="00E84229"/>
    <w:rsid w:val="00E84965"/>
    <w:rsid w:val="00E86249"/>
    <w:rsid w:val="00E871E5"/>
    <w:rsid w:val="00E90E4E"/>
    <w:rsid w:val="00E92A15"/>
    <w:rsid w:val="00E92FDE"/>
    <w:rsid w:val="00E9391E"/>
    <w:rsid w:val="00E9688E"/>
    <w:rsid w:val="00E97B1B"/>
    <w:rsid w:val="00EA1052"/>
    <w:rsid w:val="00EA218F"/>
    <w:rsid w:val="00EA24BF"/>
    <w:rsid w:val="00EA4F29"/>
    <w:rsid w:val="00EA51F8"/>
    <w:rsid w:val="00EA5B27"/>
    <w:rsid w:val="00EA5EBB"/>
    <w:rsid w:val="00EA5F83"/>
    <w:rsid w:val="00EA6F9D"/>
    <w:rsid w:val="00EB0AD9"/>
    <w:rsid w:val="00EB2273"/>
    <w:rsid w:val="00EB24DD"/>
    <w:rsid w:val="00EB26BA"/>
    <w:rsid w:val="00EB2900"/>
    <w:rsid w:val="00EB3FFE"/>
    <w:rsid w:val="00EB5262"/>
    <w:rsid w:val="00EB669B"/>
    <w:rsid w:val="00EB6F3C"/>
    <w:rsid w:val="00EB76F5"/>
    <w:rsid w:val="00EC0CF9"/>
    <w:rsid w:val="00EC1E2C"/>
    <w:rsid w:val="00EC2085"/>
    <w:rsid w:val="00EC2438"/>
    <w:rsid w:val="00EC254E"/>
    <w:rsid w:val="00EC2854"/>
    <w:rsid w:val="00EC2B9A"/>
    <w:rsid w:val="00EC3723"/>
    <w:rsid w:val="00EC568A"/>
    <w:rsid w:val="00EC7C87"/>
    <w:rsid w:val="00ED030E"/>
    <w:rsid w:val="00ED1350"/>
    <w:rsid w:val="00ED2672"/>
    <w:rsid w:val="00ED2A8D"/>
    <w:rsid w:val="00ED4450"/>
    <w:rsid w:val="00EE1116"/>
    <w:rsid w:val="00EE54CB"/>
    <w:rsid w:val="00EE591C"/>
    <w:rsid w:val="00EE6424"/>
    <w:rsid w:val="00EF15D0"/>
    <w:rsid w:val="00EF1936"/>
    <w:rsid w:val="00EF1C54"/>
    <w:rsid w:val="00EF404B"/>
    <w:rsid w:val="00EF6594"/>
    <w:rsid w:val="00EF675E"/>
    <w:rsid w:val="00EF7B29"/>
    <w:rsid w:val="00F00376"/>
    <w:rsid w:val="00F01F0C"/>
    <w:rsid w:val="00F02A5A"/>
    <w:rsid w:val="00F04850"/>
    <w:rsid w:val="00F05833"/>
    <w:rsid w:val="00F079BB"/>
    <w:rsid w:val="00F1078D"/>
    <w:rsid w:val="00F11368"/>
    <w:rsid w:val="00F11764"/>
    <w:rsid w:val="00F12F38"/>
    <w:rsid w:val="00F13C98"/>
    <w:rsid w:val="00F15515"/>
    <w:rsid w:val="00F157E2"/>
    <w:rsid w:val="00F16C7D"/>
    <w:rsid w:val="00F16CBF"/>
    <w:rsid w:val="00F178AE"/>
    <w:rsid w:val="00F21593"/>
    <w:rsid w:val="00F2255E"/>
    <w:rsid w:val="00F2376D"/>
    <w:rsid w:val="00F23B2C"/>
    <w:rsid w:val="00F259E2"/>
    <w:rsid w:val="00F2618B"/>
    <w:rsid w:val="00F30E26"/>
    <w:rsid w:val="00F324C9"/>
    <w:rsid w:val="00F32802"/>
    <w:rsid w:val="00F333F8"/>
    <w:rsid w:val="00F40DC3"/>
    <w:rsid w:val="00F41289"/>
    <w:rsid w:val="00F41F0B"/>
    <w:rsid w:val="00F4496A"/>
    <w:rsid w:val="00F471DB"/>
    <w:rsid w:val="00F50222"/>
    <w:rsid w:val="00F51E58"/>
    <w:rsid w:val="00F527AC"/>
    <w:rsid w:val="00F53778"/>
    <w:rsid w:val="00F5503F"/>
    <w:rsid w:val="00F55AD7"/>
    <w:rsid w:val="00F61D83"/>
    <w:rsid w:val="00F63491"/>
    <w:rsid w:val="00F64B7D"/>
    <w:rsid w:val="00F65DD1"/>
    <w:rsid w:val="00F67979"/>
    <w:rsid w:val="00F707B3"/>
    <w:rsid w:val="00F71135"/>
    <w:rsid w:val="00F730DC"/>
    <w:rsid w:val="00F735CC"/>
    <w:rsid w:val="00F73F4D"/>
    <w:rsid w:val="00F74309"/>
    <w:rsid w:val="00F74431"/>
    <w:rsid w:val="00F82C35"/>
    <w:rsid w:val="00F82DCB"/>
    <w:rsid w:val="00F86841"/>
    <w:rsid w:val="00F90461"/>
    <w:rsid w:val="00F93427"/>
    <w:rsid w:val="00FA0F4A"/>
    <w:rsid w:val="00FA249D"/>
    <w:rsid w:val="00FA370D"/>
    <w:rsid w:val="00FA3E44"/>
    <w:rsid w:val="00FA5F89"/>
    <w:rsid w:val="00FA66F1"/>
    <w:rsid w:val="00FB13DA"/>
    <w:rsid w:val="00FB2A35"/>
    <w:rsid w:val="00FB4CA0"/>
    <w:rsid w:val="00FB4DA1"/>
    <w:rsid w:val="00FB53CF"/>
    <w:rsid w:val="00FB5647"/>
    <w:rsid w:val="00FB630E"/>
    <w:rsid w:val="00FC0275"/>
    <w:rsid w:val="00FC2944"/>
    <w:rsid w:val="00FC2F7B"/>
    <w:rsid w:val="00FC3475"/>
    <w:rsid w:val="00FC378B"/>
    <w:rsid w:val="00FC3977"/>
    <w:rsid w:val="00FC661A"/>
    <w:rsid w:val="00FD2566"/>
    <w:rsid w:val="00FD2F16"/>
    <w:rsid w:val="00FD4809"/>
    <w:rsid w:val="00FD6065"/>
    <w:rsid w:val="00FD6FD3"/>
    <w:rsid w:val="00FE13EF"/>
    <w:rsid w:val="00FE1D34"/>
    <w:rsid w:val="00FE244F"/>
    <w:rsid w:val="00FE2A6F"/>
    <w:rsid w:val="00FE3F04"/>
    <w:rsid w:val="00FE46F3"/>
    <w:rsid w:val="00FE4CED"/>
    <w:rsid w:val="00FE5DAE"/>
    <w:rsid w:val="00FE7635"/>
    <w:rsid w:val="00FF1572"/>
    <w:rsid w:val="00FF1642"/>
    <w:rsid w:val="00FF2C98"/>
    <w:rsid w:val="00FF400B"/>
    <w:rsid w:val="00FF6538"/>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1DFE3C"/>
  <w15:docId w15:val="{199513F2-4368-468C-AD68-A1F60C2B8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qFormat="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7BC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382638"/>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tabs>
        <w:tab w:val="clear" w:pos="284"/>
        <w:tab w:val="num" w:pos="0"/>
      </w:tabs>
      <w:spacing w:before="120" w:after="120"/>
      <w:ind w:left="992"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qFormat/>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uiPriority w:val="99"/>
    <w:rsid w:val="00CF49CC"/>
    <w:pPr>
      <w:spacing w:after="0" w:line="240" w:lineRule="exact"/>
    </w:pPr>
    <w:rPr>
      <w:sz w:val="20"/>
      <w:lang w:val="en-GB"/>
    </w:rPr>
  </w:style>
  <w:style w:type="character" w:customStyle="1" w:styleId="FooterChar">
    <w:name w:val="Footer Char"/>
    <w:basedOn w:val="DefaultParagraphFont"/>
    <w:link w:val="Footer"/>
    <w:uiPriority w:val="99"/>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3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38263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qFormat/>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qFormat/>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AppendixHeading1">
    <w:name w:val="Appendix Heading 1"/>
    <w:basedOn w:val="Normal"/>
    <w:next w:val="BodyText"/>
    <w:rsid w:val="00586C48"/>
    <w:pPr>
      <w:tabs>
        <w:tab w:val="num" w:pos="567"/>
      </w:tabs>
      <w:spacing w:before="120" w:after="120" w:line="240" w:lineRule="auto"/>
      <w:ind w:left="567" w:hanging="567"/>
    </w:pPr>
    <w:rPr>
      <w:rFonts w:ascii="Arial" w:eastAsia="Times New Roman" w:hAnsi="Arial" w:cs="Arial"/>
      <w:b/>
      <w:caps/>
      <w:sz w:val="24"/>
      <w:lang w:eastAsia="en-GB"/>
    </w:rPr>
  </w:style>
  <w:style w:type="paragraph" w:customStyle="1" w:styleId="AppendixHeading2">
    <w:name w:val="Appendix Heading 2"/>
    <w:basedOn w:val="Normal"/>
    <w:next w:val="BodyText"/>
    <w:qFormat/>
    <w:rsid w:val="00586C48"/>
    <w:pPr>
      <w:tabs>
        <w:tab w:val="num" w:pos="851"/>
      </w:tabs>
      <w:spacing w:before="120" w:after="120" w:line="240" w:lineRule="auto"/>
      <w:ind w:left="851" w:hanging="851"/>
    </w:pPr>
    <w:rPr>
      <w:rFonts w:ascii="Arial" w:eastAsia="Times New Roman" w:hAnsi="Arial" w:cs="Arial"/>
      <w:b/>
      <w:sz w:val="22"/>
      <w:lang w:eastAsia="en-GB"/>
    </w:rPr>
  </w:style>
  <w:style w:type="paragraph" w:customStyle="1" w:styleId="AppendixHeading3">
    <w:name w:val="Appendix Heading 3"/>
    <w:basedOn w:val="Normal"/>
    <w:next w:val="Normal"/>
    <w:rsid w:val="00586C48"/>
    <w:pPr>
      <w:tabs>
        <w:tab w:val="num" w:pos="992"/>
      </w:tabs>
      <w:spacing w:before="120" w:after="120" w:line="240" w:lineRule="auto"/>
      <w:ind w:left="992" w:hanging="992"/>
    </w:pPr>
    <w:rPr>
      <w:rFonts w:ascii="Arial" w:eastAsia="Times New Roman" w:hAnsi="Arial" w:cs="Arial"/>
      <w:sz w:val="22"/>
      <w:lang w:eastAsia="en-GB"/>
    </w:rPr>
  </w:style>
  <w:style w:type="paragraph" w:customStyle="1" w:styleId="References">
    <w:name w:val="References"/>
    <w:basedOn w:val="Normal"/>
    <w:qFormat/>
    <w:rsid w:val="00380F88"/>
    <w:pPr>
      <w:tabs>
        <w:tab w:val="left" w:pos="567"/>
      </w:tabs>
      <w:spacing w:after="120" w:line="240" w:lineRule="auto"/>
      <w:ind w:left="720" w:hanging="360"/>
    </w:pPr>
    <w:rPr>
      <w:rFonts w:ascii="Arial" w:eastAsia="Times New Roman" w:hAnsi="Arial"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Noting">
    <w:name w:val="Noting"/>
    <w:basedOn w:val="BodyText"/>
    <w:qFormat/>
    <w:rsid w:val="00E92FDE"/>
    <w:pPr>
      <w:spacing w:before="120" w:after="240" w:line="240" w:lineRule="auto"/>
      <w:ind w:left="567"/>
      <w:jc w:val="both"/>
    </w:pPr>
    <w:rPr>
      <w:rFonts w:eastAsia="Times New Roman" w:cs="Arial"/>
      <w:sz w:val="24"/>
      <w:szCs w:val="24"/>
    </w:rPr>
  </w:style>
  <w:style w:type="paragraph" w:styleId="ListParagraph">
    <w:name w:val="List Paragraph"/>
    <w:basedOn w:val="Normal"/>
    <w:uiPriority w:val="34"/>
    <w:qFormat/>
    <w:rsid w:val="00CB3A45"/>
    <w:pPr>
      <w:spacing w:after="200" w:line="276" w:lineRule="auto"/>
      <w:ind w:left="720"/>
      <w:contextualSpacing/>
    </w:pPr>
    <w:rPr>
      <w:sz w:val="22"/>
      <w:lang w:val="en-AU"/>
    </w:rPr>
  </w:style>
  <w:style w:type="paragraph" w:styleId="BodyTextIndent2">
    <w:name w:val="Body Text Indent 2"/>
    <w:basedOn w:val="Normal"/>
    <w:link w:val="BodyTextIndent2Char"/>
    <w:semiHidden/>
    <w:unhideWhenUsed/>
    <w:rsid w:val="00212815"/>
    <w:pPr>
      <w:spacing w:after="120" w:line="480" w:lineRule="auto"/>
      <w:ind w:left="283"/>
    </w:pPr>
  </w:style>
  <w:style w:type="character" w:customStyle="1" w:styleId="BodyTextIndent2Char">
    <w:name w:val="Body Text Indent 2 Char"/>
    <w:basedOn w:val="DefaultParagraphFont"/>
    <w:link w:val="BodyTextIndent2"/>
    <w:rsid w:val="00212815"/>
    <w:rPr>
      <w:sz w:val="18"/>
      <w:lang w:val="en-GB"/>
    </w:rPr>
  </w:style>
  <w:style w:type="paragraph" w:customStyle="1" w:styleId="Bullet3-recommendation">
    <w:name w:val="Bullet 3 - recommendation"/>
    <w:basedOn w:val="Normal"/>
    <w:rsid w:val="00E86249"/>
    <w:pPr>
      <w:numPr>
        <w:numId w:val="32"/>
      </w:numPr>
      <w:spacing w:after="120" w:line="240" w:lineRule="auto"/>
      <w:ind w:left="1843" w:hanging="425"/>
    </w:pPr>
    <w:rPr>
      <w:rFonts w:eastAsia="Times New Roman" w:cs="Times New Roman"/>
      <w:sz w:val="20"/>
      <w:szCs w:val="20"/>
      <w:lang w:eastAsia="en-GB"/>
    </w:rPr>
  </w:style>
  <w:style w:type="paragraph" w:customStyle="1" w:styleId="Bullet1-recommendation">
    <w:name w:val="Bullet 1 - recommendation"/>
    <w:basedOn w:val="Normal"/>
    <w:qFormat/>
    <w:rsid w:val="00E86249"/>
    <w:pPr>
      <w:spacing w:after="120"/>
      <w:ind w:left="992" w:hanging="425"/>
    </w:pPr>
    <w:rPr>
      <w:sz w:val="24"/>
    </w:rPr>
  </w:style>
  <w:style w:type="character" w:customStyle="1" w:styleId="viiyi">
    <w:name w:val="viiyi"/>
    <w:basedOn w:val="DefaultParagraphFont"/>
    <w:rsid w:val="00A168D5"/>
  </w:style>
  <w:style w:type="character" w:customStyle="1" w:styleId="jlqj4b">
    <w:name w:val="jlqj4b"/>
    <w:basedOn w:val="DefaultParagraphFont"/>
    <w:rsid w:val="00A168D5"/>
  </w:style>
  <w:style w:type="character" w:customStyle="1" w:styleId="keyword">
    <w:name w:val="keyword"/>
    <w:basedOn w:val="DefaultParagraphFont"/>
    <w:rsid w:val="005E23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279458">
      <w:bodyDiv w:val="1"/>
      <w:marLeft w:val="0"/>
      <w:marRight w:val="0"/>
      <w:marTop w:val="0"/>
      <w:marBottom w:val="0"/>
      <w:divBdr>
        <w:top w:val="none" w:sz="0" w:space="0" w:color="auto"/>
        <w:left w:val="none" w:sz="0" w:space="0" w:color="auto"/>
        <w:bottom w:val="none" w:sz="0" w:space="0" w:color="auto"/>
        <w:right w:val="none" w:sz="0" w:space="0" w:color="auto"/>
      </w:divBdr>
    </w:div>
    <w:div w:id="558319433">
      <w:bodyDiv w:val="1"/>
      <w:marLeft w:val="0"/>
      <w:marRight w:val="0"/>
      <w:marTop w:val="0"/>
      <w:marBottom w:val="0"/>
      <w:divBdr>
        <w:top w:val="none" w:sz="0" w:space="0" w:color="auto"/>
        <w:left w:val="none" w:sz="0" w:space="0" w:color="auto"/>
        <w:bottom w:val="none" w:sz="0" w:space="0" w:color="auto"/>
        <w:right w:val="none" w:sz="0" w:space="0" w:color="auto"/>
      </w:divBdr>
    </w:div>
    <w:div w:id="604075361">
      <w:bodyDiv w:val="1"/>
      <w:marLeft w:val="0"/>
      <w:marRight w:val="0"/>
      <w:marTop w:val="0"/>
      <w:marBottom w:val="0"/>
      <w:divBdr>
        <w:top w:val="none" w:sz="0" w:space="0" w:color="auto"/>
        <w:left w:val="none" w:sz="0" w:space="0" w:color="auto"/>
        <w:bottom w:val="none" w:sz="0" w:space="0" w:color="auto"/>
        <w:right w:val="none" w:sz="0" w:space="0" w:color="auto"/>
      </w:divBdr>
    </w:div>
    <w:div w:id="716046916">
      <w:bodyDiv w:val="1"/>
      <w:marLeft w:val="0"/>
      <w:marRight w:val="0"/>
      <w:marTop w:val="0"/>
      <w:marBottom w:val="0"/>
      <w:divBdr>
        <w:top w:val="none" w:sz="0" w:space="0" w:color="auto"/>
        <w:left w:val="none" w:sz="0" w:space="0" w:color="auto"/>
        <w:bottom w:val="none" w:sz="0" w:space="0" w:color="auto"/>
        <w:right w:val="none" w:sz="0" w:space="0" w:color="auto"/>
      </w:divBdr>
    </w:div>
    <w:div w:id="758060607">
      <w:bodyDiv w:val="1"/>
      <w:marLeft w:val="0"/>
      <w:marRight w:val="0"/>
      <w:marTop w:val="0"/>
      <w:marBottom w:val="0"/>
      <w:divBdr>
        <w:top w:val="none" w:sz="0" w:space="0" w:color="auto"/>
        <w:left w:val="none" w:sz="0" w:space="0" w:color="auto"/>
        <w:bottom w:val="none" w:sz="0" w:space="0" w:color="auto"/>
        <w:right w:val="none" w:sz="0" w:space="0" w:color="auto"/>
      </w:divBdr>
    </w:div>
    <w:div w:id="1443304358">
      <w:bodyDiv w:val="1"/>
      <w:marLeft w:val="0"/>
      <w:marRight w:val="0"/>
      <w:marTop w:val="0"/>
      <w:marBottom w:val="0"/>
      <w:divBdr>
        <w:top w:val="none" w:sz="0" w:space="0" w:color="auto"/>
        <w:left w:val="none" w:sz="0" w:space="0" w:color="auto"/>
        <w:bottom w:val="none" w:sz="0" w:space="0" w:color="auto"/>
        <w:right w:val="none" w:sz="0" w:space="0" w:color="auto"/>
      </w:divBdr>
    </w:div>
    <w:div w:id="1739935726">
      <w:bodyDiv w:val="1"/>
      <w:marLeft w:val="0"/>
      <w:marRight w:val="0"/>
      <w:marTop w:val="0"/>
      <w:marBottom w:val="0"/>
      <w:divBdr>
        <w:top w:val="none" w:sz="0" w:space="0" w:color="auto"/>
        <w:left w:val="none" w:sz="0" w:space="0" w:color="auto"/>
        <w:bottom w:val="none" w:sz="0" w:space="0" w:color="auto"/>
        <w:right w:val="none" w:sz="0" w:space="0" w:color="auto"/>
      </w:divBdr>
    </w:div>
    <w:div w:id="1757705138">
      <w:bodyDiv w:val="1"/>
      <w:marLeft w:val="0"/>
      <w:marRight w:val="0"/>
      <w:marTop w:val="0"/>
      <w:marBottom w:val="0"/>
      <w:divBdr>
        <w:top w:val="none" w:sz="0" w:space="0" w:color="auto"/>
        <w:left w:val="none" w:sz="0" w:space="0" w:color="auto"/>
        <w:bottom w:val="none" w:sz="0" w:space="0" w:color="auto"/>
        <w:right w:val="none" w:sz="0" w:space="0" w:color="auto"/>
      </w:divBdr>
    </w:div>
    <w:div w:id="2062174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footer" Target="footer4.xml"/><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header" Target="header11.xml"/><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A0542B-138E-4B8A-BE4B-1BC07D427851}">
  <ds:schemaRefs>
    <ds:schemaRef ds:uri="http://schemas.microsoft.com/sharepoint/v3/contenttype/forms"/>
  </ds:schemaRefs>
</ds:datastoreItem>
</file>

<file path=customXml/itemProps2.xml><?xml version="1.0" encoding="utf-8"?>
<ds:datastoreItem xmlns:ds="http://schemas.openxmlformats.org/officeDocument/2006/customXml" ds:itemID="{5C96F0AA-A945-4A4C-87A6-40FCDA776F7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B810D07-7769-439B-BE72-0EC8CCCE4F12}"/>
</file>

<file path=customXml/itemProps4.xml><?xml version="1.0" encoding="utf-8"?>
<ds:datastoreItem xmlns:ds="http://schemas.openxmlformats.org/officeDocument/2006/customXml" ds:itemID="{5D020544-DC31-402D-8F24-902873D5BC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11</Pages>
  <Words>2093</Words>
  <Characters>11935</Characters>
  <Application>Microsoft Office Word</Application>
  <DocSecurity>0</DocSecurity>
  <Lines>99</Lines>
  <Paragraphs>27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14001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Trainor, Neil</cp:lastModifiedBy>
  <cp:revision>4</cp:revision>
  <cp:lastPrinted>2020-01-08T03:46:00Z</cp:lastPrinted>
  <dcterms:created xsi:type="dcterms:W3CDTF">2021-03-25T05:27:00Z</dcterms:created>
  <dcterms:modified xsi:type="dcterms:W3CDTF">2021-03-26T03:34:00Z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